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rPr>
          <w:rFonts w:hint="eastAsia" w:eastAsia="楷体_GB2312"/>
          <w:lang w:val="en-US" w:eastAsia="zh-CN"/>
        </w:rPr>
      </w:pPr>
      <w:r>
        <w:rPr>
          <w:rFonts w:eastAsia="楷体_GB2312"/>
          <w:sz w:val="36"/>
        </w:rPr>
        <w:t xml:space="preserve">学校名称（盖章） ： </w:t>
      </w:r>
      <w:r>
        <w:rPr>
          <w:rFonts w:hint="eastAsia" w:eastAsia="楷体_GB2312"/>
          <w:sz w:val="36"/>
          <w:lang w:eastAsia="zh-CN"/>
        </w:rPr>
        <w:t>山西铁道职业技术学院</w:t>
      </w:r>
    </w:p>
    <w:p>
      <w:pPr>
        <w:spacing w:line="720" w:lineRule="exact"/>
        <w:ind w:firstLine="1480" w:firstLineChars="400"/>
        <w:rPr>
          <w:rFonts w:hint="eastAsia" w:eastAsia="楷体_GB2312"/>
          <w:sz w:val="36"/>
          <w:lang w:eastAsia="zh-CN"/>
        </w:rPr>
      </w:pPr>
      <w:r>
        <w:rPr>
          <w:rFonts w:eastAsia="楷体_GB2312"/>
          <w:sz w:val="36"/>
        </w:rPr>
        <w:t>学校主管部门：</w:t>
      </w:r>
      <w:r>
        <w:rPr>
          <w:rFonts w:hint="eastAsia" w:eastAsia="楷体_GB2312"/>
          <w:sz w:val="36"/>
          <w:lang w:eastAsia="zh-CN"/>
        </w:rPr>
        <w:t>山西省教育厅</w:t>
      </w:r>
    </w:p>
    <w:p>
      <w:pPr>
        <w:spacing w:line="720" w:lineRule="exact"/>
        <w:ind w:firstLine="1480" w:firstLineChars="400"/>
        <w:rPr>
          <w:rFonts w:hint="eastAsia" w:eastAsia="楷体_GB2312"/>
          <w:sz w:val="36"/>
          <w:u w:val="thick"/>
          <w:lang w:eastAsia="zh-CN"/>
        </w:rPr>
      </w:pPr>
      <w:r>
        <w:rPr>
          <w:rFonts w:eastAsia="楷体_GB2312"/>
          <w:sz w:val="36"/>
        </w:rPr>
        <w:t>专业名称：</w:t>
      </w:r>
      <w:r>
        <w:rPr>
          <w:rFonts w:hint="eastAsia" w:eastAsia="楷体_GB2312"/>
          <w:sz w:val="36"/>
          <w:lang w:val="en-US" w:eastAsia="zh-CN"/>
        </w:rPr>
        <w:t>铁道工程技术</w:t>
      </w:r>
    </w:p>
    <w:p>
      <w:pPr>
        <w:spacing w:line="720" w:lineRule="exact"/>
        <w:ind w:firstLine="1480" w:firstLineChars="400"/>
        <w:rPr>
          <w:rFonts w:eastAsia="楷体_GB2312"/>
          <w:sz w:val="36"/>
        </w:rPr>
      </w:pPr>
      <w:r>
        <w:rPr>
          <w:rFonts w:eastAsia="楷体_GB2312"/>
          <w:sz w:val="36"/>
        </w:rPr>
        <w:t>专业代码：</w:t>
      </w:r>
      <w:r>
        <w:rPr>
          <w:rFonts w:hint="eastAsia" w:eastAsia="楷体_GB2312"/>
          <w:sz w:val="36"/>
          <w:lang w:val="en-US" w:eastAsia="zh-CN"/>
        </w:rPr>
        <w:t>500101</w:t>
      </w:r>
      <w:r>
        <w:rPr>
          <w:rFonts w:eastAsia="楷体_GB2312"/>
          <w:sz w:val="36"/>
        </w:rPr>
        <w:t xml:space="preserve">       </w:t>
      </w:r>
    </w:p>
    <w:p>
      <w:pPr>
        <w:spacing w:line="720" w:lineRule="exact"/>
        <w:ind w:firstLine="1476" w:firstLineChars="371"/>
        <w:rPr>
          <w:rFonts w:eastAsia="楷体_GB2312"/>
          <w:spacing w:val="14"/>
          <w:sz w:val="36"/>
        </w:rPr>
      </w:pPr>
      <w:r>
        <w:rPr>
          <w:rFonts w:eastAsia="楷体_GB2312"/>
          <w:spacing w:val="14"/>
          <w:sz w:val="36"/>
        </w:rPr>
        <w:t>所属专业大类名称：</w:t>
      </w:r>
      <w:r>
        <w:rPr>
          <w:rFonts w:hint="default" w:eastAsia="楷体_GB2312"/>
          <w:spacing w:val="14"/>
          <w:sz w:val="36"/>
          <w:lang w:val="en-US" w:eastAsia="zh-CN"/>
        </w:rPr>
        <w:t>交通运输大类</w:t>
      </w:r>
    </w:p>
    <w:p>
      <w:pPr>
        <w:spacing w:line="720" w:lineRule="exact"/>
        <w:ind w:firstLine="1476" w:firstLineChars="371"/>
        <w:rPr>
          <w:rFonts w:eastAsia="楷体_GB2312"/>
          <w:spacing w:val="14"/>
          <w:sz w:val="36"/>
        </w:rPr>
      </w:pPr>
      <w:r>
        <w:rPr>
          <w:rFonts w:eastAsia="楷体_GB2312"/>
          <w:spacing w:val="14"/>
          <w:sz w:val="36"/>
        </w:rPr>
        <w:t>所属专业类名称：</w:t>
      </w:r>
      <w:r>
        <w:rPr>
          <w:rFonts w:hint="default" w:eastAsia="楷体_GB2312"/>
          <w:spacing w:val="14"/>
          <w:sz w:val="36"/>
          <w:lang w:val="en-US" w:eastAsia="zh-CN"/>
        </w:rPr>
        <w:t>铁道运输类</w:t>
      </w:r>
    </w:p>
    <w:p>
      <w:pPr>
        <w:spacing w:line="720" w:lineRule="exact"/>
        <w:ind w:firstLine="1476" w:firstLineChars="371"/>
        <w:rPr>
          <w:rFonts w:hint="eastAsia" w:eastAsia="楷体_GB2312"/>
          <w:spacing w:val="14"/>
          <w:sz w:val="36"/>
          <w:lang w:eastAsia="zh-CN"/>
        </w:rPr>
      </w:pPr>
      <w:r>
        <w:rPr>
          <w:rFonts w:eastAsia="楷体_GB2312"/>
          <w:spacing w:val="14"/>
          <w:sz w:val="36"/>
        </w:rPr>
        <w:t>修业年限：</w:t>
      </w:r>
      <w:r>
        <w:rPr>
          <w:rFonts w:hint="eastAsia" w:eastAsia="楷体_GB2312"/>
          <w:spacing w:val="14"/>
          <w:sz w:val="36"/>
          <w:lang w:val="en-US" w:eastAsia="zh-CN"/>
        </w:rPr>
        <w:t>二</w:t>
      </w:r>
      <w:r>
        <w:rPr>
          <w:rFonts w:hint="eastAsia" w:eastAsia="楷体_GB2312"/>
          <w:spacing w:val="14"/>
          <w:sz w:val="36"/>
          <w:lang w:eastAsia="zh-CN"/>
        </w:rPr>
        <w:t>年</w:t>
      </w:r>
    </w:p>
    <w:p>
      <w:pPr>
        <w:spacing w:line="720" w:lineRule="exact"/>
        <w:ind w:firstLine="1476" w:firstLineChars="371"/>
        <w:rPr>
          <w:rFonts w:eastAsia="楷体_GB2312"/>
          <w:sz w:val="36"/>
        </w:rPr>
      </w:pPr>
      <w:r>
        <w:rPr>
          <w:rFonts w:eastAsia="楷体_GB2312"/>
          <w:spacing w:val="14"/>
          <w:sz w:val="36"/>
        </w:rPr>
        <w:t>申请时间：</w:t>
      </w:r>
      <w:r>
        <w:rPr>
          <w:rFonts w:hint="eastAsia" w:eastAsia="楷体_GB2312"/>
          <w:spacing w:val="14"/>
          <w:sz w:val="36"/>
          <w:lang w:val="en-US" w:eastAsia="zh-CN"/>
        </w:rPr>
        <w:t>2023年9月</w:t>
      </w:r>
      <w:r>
        <w:rPr>
          <w:rFonts w:eastAsia="楷体_GB2312"/>
          <w:spacing w:val="14"/>
          <w:sz w:val="36"/>
        </w:rPr>
        <w:t xml:space="preserve"> </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sectPr>
          <w:headerReference r:id="rId5" w:type="first"/>
          <w:footerReference r:id="rId7" w:type="first"/>
          <w:headerReference r:id="rId3" w:type="default"/>
          <w:headerReference r:id="rId4" w:type="even"/>
          <w:footerReference r:id="rId6" w:type="even"/>
          <w:pgSz w:w="11906" w:h="16838"/>
          <w:pgMar w:top="1440" w:right="1378" w:bottom="1440" w:left="1380" w:header="851" w:footer="992" w:gutter="0"/>
          <w:pgBorders>
            <w:top w:val="none" w:sz="0" w:space="0"/>
            <w:left w:val="none" w:sz="0" w:space="0"/>
            <w:bottom w:val="none" w:sz="0" w:space="0"/>
            <w:right w:val="none" w:sz="0" w:space="0"/>
          </w:pgBorders>
          <w:pgNumType w:fmt="numberInDash" w:start="1"/>
          <w:cols w:space="720" w:num="1"/>
          <w:titlePg/>
          <w:docGrid w:type="linesAndChars" w:linePitch="312" w:charSpace="2048"/>
        </w:sectPr>
      </w:pPr>
    </w:p>
    <w:p>
      <w:pPr>
        <w:pStyle w:val="2"/>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学校基本情况表</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1</w:t>
      </w:r>
    </w:p>
    <w:p>
      <w:pPr>
        <w:numPr>
          <w:ilvl w:val="0"/>
          <w:numId w:val="1"/>
        </w:numPr>
        <w:spacing w:line="600" w:lineRule="exact"/>
        <w:ind w:firstLine="660" w:firstLineChars="200"/>
        <w:rPr>
          <w:rFonts w:eastAsia="方正仿宋简体"/>
          <w:sz w:val="32"/>
        </w:rPr>
      </w:pPr>
      <w:r>
        <w:rPr>
          <w:rFonts w:eastAsia="方正仿宋简体"/>
          <w:sz w:val="32"/>
        </w:rPr>
        <w:t>申请增设专业的理由和基础</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2</w:t>
      </w:r>
      <w:r>
        <w:rPr>
          <w:rFonts w:eastAsia="方正仿宋简体"/>
          <w:sz w:val="32"/>
        </w:rPr>
        <w:t xml:space="preserve">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10</w:t>
      </w:r>
    </w:p>
    <w:p>
      <w:pPr>
        <w:numPr>
          <w:ilvl w:val="0"/>
          <w:numId w:val="1"/>
        </w:numPr>
        <w:spacing w:line="600" w:lineRule="exact"/>
        <w:ind w:firstLine="660" w:firstLineChars="200"/>
        <w:rPr>
          <w:rFonts w:eastAsia="方正仿宋简体"/>
          <w:sz w:val="32"/>
        </w:rPr>
      </w:pPr>
      <w:r>
        <w:rPr>
          <w:rFonts w:eastAsia="方正仿宋简体"/>
          <w:sz w:val="32"/>
        </w:rPr>
        <w:t>专业主要带头人简介</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29</w:t>
      </w:r>
      <w:r>
        <w:rPr>
          <w:rFonts w:eastAsia="方正仿宋简体"/>
          <w:sz w:val="32"/>
        </w:rPr>
        <w:t xml:space="preserve"> </w:t>
      </w:r>
    </w:p>
    <w:p>
      <w:pPr>
        <w:numPr>
          <w:ilvl w:val="0"/>
          <w:numId w:val="1"/>
        </w:numPr>
        <w:spacing w:line="600" w:lineRule="exact"/>
        <w:ind w:firstLine="660" w:firstLineChars="200"/>
        <w:rPr>
          <w:rFonts w:eastAsia="方正仿宋简体"/>
          <w:sz w:val="32"/>
        </w:rPr>
      </w:pPr>
      <w:r>
        <w:rPr>
          <w:rFonts w:eastAsia="方正仿宋简体"/>
          <w:sz w:val="32"/>
        </w:rPr>
        <w:t>教师基本情况表</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30</w:t>
      </w:r>
      <w:r>
        <w:rPr>
          <w:rFonts w:eastAsia="方正仿宋简体"/>
          <w:sz w:val="32"/>
        </w:rPr>
        <w:t xml:space="preserve"> </w:t>
      </w:r>
    </w:p>
    <w:p>
      <w:pPr>
        <w:numPr>
          <w:ilvl w:val="0"/>
          <w:numId w:val="1"/>
        </w:numPr>
        <w:spacing w:line="600" w:lineRule="exact"/>
        <w:ind w:firstLine="660" w:firstLineChars="200"/>
        <w:rPr>
          <w:rFonts w:eastAsia="方正仿宋简体"/>
          <w:sz w:val="32"/>
        </w:rPr>
      </w:pPr>
      <w:r>
        <w:rPr>
          <w:rFonts w:eastAsia="方正仿宋简体"/>
          <w:sz w:val="32"/>
        </w:rPr>
        <w:t>主要课程开设情况表</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31</w:t>
      </w:r>
      <w:r>
        <w:rPr>
          <w:rFonts w:eastAsia="方正仿宋简体"/>
          <w:sz w:val="32"/>
        </w:rPr>
        <w:t xml:space="preserve">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32</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34</w:t>
      </w:r>
    </w:p>
    <w:p>
      <w:pPr>
        <w:numPr>
          <w:ilvl w:val="0"/>
          <w:numId w:val="1"/>
        </w:numPr>
        <w:spacing w:line="600" w:lineRule="exact"/>
        <w:ind w:firstLine="660" w:firstLineChars="200"/>
        <w:rPr>
          <w:rFonts w:eastAsia="方正仿宋简体"/>
          <w:sz w:val="32"/>
        </w:rPr>
      </w:pPr>
      <w:r>
        <w:rPr>
          <w:rFonts w:eastAsia="方正仿宋简体"/>
          <w:sz w:val="32"/>
        </w:rPr>
        <w:t>申请增设专业的论证报告</w:t>
      </w:r>
      <w:r>
        <w:rPr>
          <w:rFonts w:hint="eastAsia" w:ascii="微软雅黑" w:hAnsi="微软雅黑" w:eastAsia="微软雅黑" w:cs="微软雅黑"/>
          <w:sz w:val="32"/>
        </w:rPr>
        <w:t>···········································</w:t>
      </w:r>
      <w:r>
        <w:rPr>
          <w:rFonts w:hint="eastAsia" w:ascii="微软雅黑" w:hAnsi="微软雅黑" w:eastAsia="微软雅黑" w:cs="微软雅黑"/>
          <w:sz w:val="32"/>
          <w:lang w:val="en-US" w:eastAsia="zh-CN"/>
        </w:rPr>
        <w:t>36</w:t>
      </w:r>
      <w:r>
        <w:rPr>
          <w:rFonts w:eastAsia="方正仿宋简体"/>
          <w:sz w:val="32"/>
        </w:rPr>
        <w:t xml:space="preserve">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spacing w:line="360" w:lineRule="auto"/>
        <w:jc w:val="center"/>
        <w:rPr>
          <w:b/>
          <w:sz w:val="32"/>
          <w:szCs w:val="32"/>
        </w:rPr>
        <w:sectPr>
          <w:footerReference r:id="rId9" w:type="first"/>
          <w:footerReference r:id="rId8" w:type="default"/>
          <w:pgSz w:w="11906" w:h="16838"/>
          <w:pgMar w:top="1440" w:right="1378" w:bottom="1440" w:left="1380" w:header="851" w:footer="992" w:gutter="0"/>
          <w:pgBorders>
            <w:top w:val="none" w:sz="0" w:space="0"/>
            <w:left w:val="none" w:sz="0" w:space="0"/>
            <w:bottom w:val="none" w:sz="0" w:space="0"/>
            <w:right w:val="none" w:sz="0" w:space="0"/>
          </w:pgBorders>
          <w:pgNumType w:fmt="numberInDash" w:start="1"/>
          <w:cols w:space="720" w:num="1"/>
          <w:docGrid w:type="linesAndChars" w:linePitch="312" w:charSpace="2048"/>
        </w:sectPr>
      </w:pPr>
    </w:p>
    <w:p>
      <w:pPr>
        <w:spacing w:line="360" w:lineRule="auto"/>
        <w:jc w:val="center"/>
        <w:rPr>
          <w:b/>
          <w:sz w:val="32"/>
          <w:szCs w:val="32"/>
        </w:rPr>
      </w:pPr>
      <w:r>
        <w:rPr>
          <w:b/>
          <w:sz w:val="32"/>
          <w:szCs w:val="32"/>
        </w:rPr>
        <w:t>1．学校基本情况表</w:t>
      </w:r>
    </w:p>
    <w:tbl>
      <w:tblPr>
        <w:tblStyle w:val="14"/>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学校名称</w:t>
            </w:r>
          </w:p>
        </w:tc>
        <w:tc>
          <w:tcPr>
            <w:tcW w:w="1520" w:type="dxa"/>
          </w:tcPr>
          <w:p>
            <w:pPr>
              <w:spacing w:line="360" w:lineRule="auto"/>
              <w:rPr>
                <w:rFonts w:eastAsia="黑体"/>
                <w:sz w:val="24"/>
              </w:rPr>
            </w:pPr>
            <w:r>
              <w:rPr>
                <w:rFonts w:hint="eastAsia"/>
                <w:sz w:val="24"/>
              </w:rPr>
              <w:t>山西铁道职业技术学院</w:t>
            </w:r>
          </w:p>
        </w:tc>
        <w:tc>
          <w:tcPr>
            <w:tcW w:w="1259" w:type="dxa"/>
            <w:vAlign w:val="center"/>
          </w:tcPr>
          <w:p>
            <w:pPr>
              <w:spacing w:line="360" w:lineRule="auto"/>
              <w:jc w:val="center"/>
              <w:rPr>
                <w:rFonts w:eastAsia="黑体"/>
                <w:sz w:val="24"/>
              </w:rPr>
            </w:pPr>
            <w:r>
              <w:rPr>
                <w:sz w:val="24"/>
              </w:rPr>
              <w:t>学校地址</w:t>
            </w:r>
          </w:p>
        </w:tc>
        <w:tc>
          <w:tcPr>
            <w:tcW w:w="4787" w:type="dxa"/>
            <w:gridSpan w:val="3"/>
          </w:tcPr>
          <w:p>
            <w:pPr>
              <w:spacing w:line="360" w:lineRule="auto"/>
              <w:rPr>
                <w:rFonts w:eastAsia="黑体"/>
                <w:sz w:val="24"/>
              </w:rPr>
            </w:pPr>
            <w:r>
              <w:rPr>
                <w:rFonts w:hint="eastAsia"/>
                <w:sz w:val="24"/>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邮政编码</w:t>
            </w:r>
          </w:p>
        </w:tc>
        <w:tc>
          <w:tcPr>
            <w:tcW w:w="1520" w:type="dxa"/>
          </w:tcPr>
          <w:p>
            <w:pPr>
              <w:spacing w:line="360" w:lineRule="auto"/>
              <w:rPr>
                <w:rFonts w:eastAsia="黑体"/>
                <w:sz w:val="24"/>
              </w:rPr>
            </w:pPr>
            <w:r>
              <w:rPr>
                <w:rFonts w:hint="eastAsia" w:eastAsia="黑体"/>
                <w:sz w:val="24"/>
              </w:rPr>
              <w:t>030013</w:t>
            </w:r>
          </w:p>
        </w:tc>
        <w:tc>
          <w:tcPr>
            <w:tcW w:w="1259" w:type="dxa"/>
            <w:vAlign w:val="center"/>
          </w:tcPr>
          <w:p>
            <w:pPr>
              <w:spacing w:line="360" w:lineRule="auto"/>
              <w:jc w:val="center"/>
              <w:rPr>
                <w:rFonts w:eastAsia="黑体"/>
                <w:sz w:val="24"/>
              </w:rPr>
            </w:pPr>
            <w:r>
              <w:rPr>
                <w:sz w:val="24"/>
              </w:rPr>
              <w:t>学校网址</w:t>
            </w:r>
          </w:p>
        </w:tc>
        <w:tc>
          <w:tcPr>
            <w:tcW w:w="4787" w:type="dxa"/>
            <w:gridSpan w:val="3"/>
          </w:tcPr>
          <w:p>
            <w:pPr>
              <w:spacing w:line="360" w:lineRule="auto"/>
              <w:rPr>
                <w:rFonts w:eastAsia="黑体"/>
                <w:sz w:val="24"/>
              </w:rPr>
            </w:pPr>
            <w:r>
              <w:rPr>
                <w:rFonts w:hint="eastAsia" w:eastAsia="黑体"/>
                <w:sz w:val="24"/>
              </w:rPr>
              <w:fldChar w:fldCharType="begin"/>
            </w:r>
            <w:r>
              <w:rPr>
                <w:rFonts w:hint="eastAsia" w:eastAsia="黑体"/>
                <w:sz w:val="24"/>
              </w:rPr>
              <w:instrText xml:space="preserve"> HYPERLINK "https://www.sxtdzy.cn/" </w:instrText>
            </w:r>
            <w:r>
              <w:rPr>
                <w:rFonts w:hint="eastAsia" w:eastAsia="黑体"/>
                <w:sz w:val="24"/>
              </w:rPr>
              <w:fldChar w:fldCharType="separate"/>
            </w:r>
            <w:r>
              <w:rPr>
                <w:rFonts w:hint="eastAsia" w:eastAsia="黑体"/>
                <w:sz w:val="24"/>
              </w:rPr>
              <w:t>https://www.sxtdzy.cn/</w:t>
            </w:r>
            <w:r>
              <w:rPr>
                <w:rFonts w:hint="eastAsia" w:eastAsia="黑体"/>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sz w:val="24"/>
              </w:rPr>
            </w:pPr>
            <w:r>
              <w:rPr>
                <w:sz w:val="24"/>
              </w:rPr>
              <w:t>学校办学</w:t>
            </w:r>
          </w:p>
          <w:p>
            <w:pPr>
              <w:spacing w:line="360" w:lineRule="auto"/>
              <w:jc w:val="center"/>
              <w:rPr>
                <w:rFonts w:eastAsia="黑体"/>
                <w:sz w:val="24"/>
              </w:rPr>
            </w:pPr>
            <w:r>
              <w:rPr>
                <w:sz w:val="24"/>
              </w:rPr>
              <w:t>基本类型</w:t>
            </w:r>
          </w:p>
        </w:tc>
        <w:tc>
          <w:tcPr>
            <w:tcW w:w="7566" w:type="dxa"/>
            <w:gridSpan w:val="5"/>
          </w:tcPr>
          <w:p>
            <w:pPr>
              <w:spacing w:line="360" w:lineRule="auto"/>
              <w:rPr>
                <w:rFonts w:eastAsia="黑体"/>
                <w:sz w:val="24"/>
              </w:rPr>
            </w:pPr>
            <w:r>
              <w:rPr>
                <w:rFonts w:hint="eastAsia"/>
                <w:sz w:val="36"/>
                <w:szCs w:val="36"/>
                <w:lang w:eastAsia="zh-CN"/>
              </w:rPr>
              <w:t>☑</w:t>
            </w:r>
            <w:r>
              <w:rPr>
                <w:sz w:val="24"/>
              </w:rPr>
              <w:t xml:space="preserve">公办             </w:t>
            </w:r>
            <w:r>
              <w:rPr>
                <w:sz w:val="36"/>
                <w:szCs w:val="36"/>
              </w:rPr>
              <w:t>□</w:t>
            </w:r>
            <w:r>
              <w:rPr>
                <w:sz w:val="24"/>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eastAsia="黑体"/>
                <w:sz w:val="24"/>
              </w:rPr>
            </w:pPr>
          </w:p>
        </w:tc>
        <w:tc>
          <w:tcPr>
            <w:tcW w:w="7566" w:type="dxa"/>
            <w:gridSpan w:val="5"/>
          </w:tcPr>
          <w:p>
            <w:pPr>
              <w:spacing w:line="360" w:lineRule="auto"/>
              <w:rPr>
                <w:rFonts w:eastAsia="黑体"/>
                <w:sz w:val="24"/>
              </w:rPr>
            </w:pPr>
            <w:r>
              <w:rPr>
                <w:rFonts w:hint="eastAsia"/>
                <w:sz w:val="36"/>
                <w:szCs w:val="36"/>
                <w:lang w:eastAsia="zh-CN"/>
              </w:rPr>
              <w:t>☑</w:t>
            </w:r>
            <w:r>
              <w:rPr>
                <w:sz w:val="24"/>
              </w:rPr>
              <w:t xml:space="preserve">独立设置高职院校   </w:t>
            </w:r>
            <w:r>
              <w:rPr>
                <w:sz w:val="36"/>
                <w:szCs w:val="36"/>
              </w:rPr>
              <w:t>□</w:t>
            </w:r>
            <w:r>
              <w:rPr>
                <w:sz w:val="24"/>
              </w:rPr>
              <w:t xml:space="preserve">本科办高职   </w:t>
            </w:r>
            <w:r>
              <w:rPr>
                <w:sz w:val="36"/>
                <w:szCs w:val="36"/>
              </w:rPr>
              <w:t>□</w:t>
            </w:r>
            <w:r>
              <w:rPr>
                <w:sz w:val="24"/>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eastAsia="黑体"/>
                <w:sz w:val="24"/>
              </w:rPr>
            </w:pPr>
            <w:r>
              <w:rPr>
                <w:sz w:val="24"/>
              </w:rPr>
              <w:t>在校高职生总数</w:t>
            </w:r>
          </w:p>
        </w:tc>
        <w:tc>
          <w:tcPr>
            <w:tcW w:w="2779" w:type="dxa"/>
            <w:gridSpan w:val="2"/>
          </w:tcPr>
          <w:p>
            <w:pPr>
              <w:spacing w:line="360" w:lineRule="auto"/>
              <w:rPr>
                <w:rFonts w:ascii="Times New Roman" w:hAnsi="Times New Roman" w:eastAsia="宋体" w:cs="Times New Roman"/>
                <w:sz w:val="24"/>
              </w:rPr>
            </w:pPr>
            <w:r>
              <w:rPr>
                <w:rFonts w:hint="eastAsia" w:ascii="Times New Roman" w:hAnsi="Times New Roman" w:eastAsia="宋体" w:cs="Times New Roman"/>
                <w:sz w:val="24"/>
                <w:lang w:val="en-US" w:eastAsia="zh-CN"/>
              </w:rPr>
              <w:t>5206</w:t>
            </w:r>
            <w:r>
              <w:rPr>
                <w:rFonts w:hint="eastAsia" w:ascii="Times New Roman" w:hAnsi="Times New Roman" w:eastAsia="宋体" w:cs="Times New Roman"/>
                <w:sz w:val="24"/>
              </w:rPr>
              <w:t>人</w:t>
            </w:r>
          </w:p>
        </w:tc>
        <w:tc>
          <w:tcPr>
            <w:tcW w:w="2867" w:type="dxa"/>
            <w:gridSpan w:val="2"/>
          </w:tcPr>
          <w:p>
            <w:pPr>
              <w:spacing w:line="360" w:lineRule="auto"/>
              <w:rPr>
                <w:rFonts w:ascii="Times New Roman" w:hAnsi="Times New Roman" w:eastAsia="宋体" w:cs="Times New Roman"/>
                <w:sz w:val="24"/>
              </w:rPr>
            </w:pPr>
            <w:r>
              <w:rPr>
                <w:rFonts w:ascii="Times New Roman" w:hAnsi="Times New Roman" w:eastAsia="宋体" w:cs="Times New Roman"/>
                <w:sz w:val="24"/>
              </w:rPr>
              <w:t>学校现有高职专业总数</w:t>
            </w:r>
          </w:p>
        </w:tc>
        <w:tc>
          <w:tcPr>
            <w:tcW w:w="1920" w:type="dxa"/>
          </w:tcPr>
          <w:p>
            <w:pPr>
              <w:spacing w:line="360" w:lineRule="auto"/>
              <w:rPr>
                <w:rFonts w:ascii="Times New Roman" w:hAnsi="Times New Roman" w:eastAsia="宋体" w:cs="Times New Roman"/>
                <w:sz w:val="24"/>
              </w:rPr>
            </w:pPr>
            <w:r>
              <w:rPr>
                <w:rFonts w:hint="eastAsia" w:ascii="Times New Roman" w:hAnsi="Times New Roman" w:eastAsia="宋体" w:cs="Times New Roman"/>
                <w:sz w:val="24"/>
                <w:lang w:val="en-US" w:eastAsia="zh-CN"/>
              </w:rPr>
              <w:t>43</w:t>
            </w:r>
            <w:r>
              <w:rPr>
                <w:rFonts w:hint="eastAsia" w:ascii="Times New Roman" w:hAnsi="Times New Roman" w:eastAsia="宋体" w:cs="Times New Roman"/>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sz w:val="24"/>
              </w:rPr>
            </w:pPr>
            <w:r>
              <w:rPr>
                <w:sz w:val="24"/>
              </w:rPr>
              <w:t>上年招生规模</w:t>
            </w:r>
          </w:p>
        </w:tc>
        <w:tc>
          <w:tcPr>
            <w:tcW w:w="2786" w:type="dxa"/>
            <w:gridSpan w:val="3"/>
            <w:vAlign w:val="center"/>
          </w:tcPr>
          <w:p>
            <w:pPr>
              <w:spacing w:line="360" w:lineRule="auto"/>
              <w:rPr>
                <w:rFonts w:ascii="Times New Roman" w:hAnsi="Times New Roman" w:eastAsia="宋体" w:cs="Times New Roman"/>
                <w:sz w:val="24"/>
              </w:rPr>
            </w:pPr>
            <w:r>
              <w:rPr>
                <w:rFonts w:hint="eastAsia" w:ascii="Times New Roman" w:hAnsi="Times New Roman" w:eastAsia="宋体" w:cs="Times New Roman"/>
                <w:sz w:val="24"/>
                <w:lang w:val="en-US" w:eastAsia="zh-CN"/>
              </w:rPr>
              <w:t>2715</w:t>
            </w:r>
            <w:r>
              <w:rPr>
                <w:rFonts w:hint="eastAsia" w:ascii="Times New Roman" w:hAnsi="Times New Roman" w:eastAsia="宋体" w:cs="Times New Roman"/>
                <w:sz w:val="24"/>
              </w:rPr>
              <w:t>人</w:t>
            </w:r>
          </w:p>
        </w:tc>
        <w:tc>
          <w:tcPr>
            <w:tcW w:w="2860" w:type="dxa"/>
            <w:vAlign w:val="center"/>
          </w:tcPr>
          <w:p>
            <w:pPr>
              <w:spacing w:line="360" w:lineRule="auto"/>
              <w:rPr>
                <w:rFonts w:ascii="Times New Roman" w:hAnsi="Times New Roman" w:eastAsia="宋体" w:cs="Times New Roman"/>
                <w:sz w:val="24"/>
              </w:rPr>
            </w:pPr>
            <w:r>
              <w:rPr>
                <w:rFonts w:ascii="Times New Roman" w:hAnsi="Times New Roman" w:eastAsia="宋体" w:cs="Times New Roman"/>
                <w:sz w:val="24"/>
              </w:rPr>
              <w:t>专业平均年招生规模</w:t>
            </w:r>
          </w:p>
        </w:tc>
        <w:tc>
          <w:tcPr>
            <w:tcW w:w="1920" w:type="dxa"/>
            <w:vAlign w:val="center"/>
          </w:tcPr>
          <w:p>
            <w:pPr>
              <w:spacing w:line="360" w:lineRule="auto"/>
              <w:rPr>
                <w:rFonts w:ascii="Times New Roman" w:hAnsi="Times New Roman" w:eastAsia="宋体" w:cs="Times New Roman"/>
                <w:sz w:val="24"/>
              </w:rPr>
            </w:pPr>
            <w:r>
              <w:rPr>
                <w:rFonts w:hint="eastAsia" w:ascii="Times New Roman" w:hAnsi="Times New Roman" w:eastAsia="宋体" w:cs="Times New Roman"/>
                <w:sz w:val="24"/>
                <w:lang w:val="en-US" w:eastAsia="zh-CN"/>
              </w:rPr>
              <w:t>63</w:t>
            </w:r>
            <w:r>
              <w:rPr>
                <w:rFonts w:hint="eastAsia" w:ascii="Times New Roman" w:hAnsi="Times New Roman" w:eastAsia="宋体" w:cs="Times New Roman"/>
                <w:sz w:val="24"/>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sz w:val="24"/>
              </w:rPr>
            </w:pPr>
            <w:r>
              <w:rPr>
                <w:sz w:val="24"/>
              </w:rPr>
              <w:t>现有专业类</w:t>
            </w:r>
          </w:p>
          <w:p>
            <w:pPr>
              <w:spacing w:line="320" w:lineRule="exact"/>
              <w:jc w:val="center"/>
              <w:rPr>
                <w:sz w:val="24"/>
              </w:rPr>
            </w:pPr>
            <w:r>
              <w:rPr>
                <w:sz w:val="24"/>
              </w:rPr>
              <w:t>名称</w:t>
            </w:r>
          </w:p>
          <w:p>
            <w:pPr>
              <w:spacing w:line="320" w:lineRule="exact"/>
              <w:jc w:val="center"/>
              <w:rPr>
                <w:sz w:val="24"/>
              </w:rPr>
            </w:pPr>
            <w:r>
              <w:rPr>
                <w:sz w:val="24"/>
              </w:rPr>
              <w:t>（如：5101</w:t>
            </w:r>
          </w:p>
          <w:p>
            <w:pPr>
              <w:spacing w:line="320" w:lineRule="exact"/>
              <w:jc w:val="center"/>
              <w:rPr>
                <w:rFonts w:eastAsia="黑体"/>
                <w:sz w:val="24"/>
              </w:rPr>
            </w:pPr>
            <w:r>
              <w:rPr>
                <w:sz w:val="24"/>
              </w:rPr>
              <w:t>农业类）</w:t>
            </w:r>
          </w:p>
        </w:tc>
        <w:tc>
          <w:tcPr>
            <w:tcW w:w="756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4405建设工程管理类</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4702化工技术类</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4603自动化类</w:t>
            </w:r>
            <w:r>
              <w:rPr>
                <w:rFonts w:hint="eastAsia" w:ascii="Times New Roman" w:hAnsi="Times New Roman" w:eastAsia="宋体" w:cs="Times New Roman"/>
                <w:sz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5002道路运输类</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5308物流类</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4901食品类</w:t>
            </w:r>
            <w:r>
              <w:rPr>
                <w:rFonts w:hint="eastAsia" w:ascii="Times New Roman" w:hAnsi="Times New Roman" w:eastAsia="宋体" w:cs="Times New Roman"/>
                <w:sz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5101电子信息类</w:t>
            </w:r>
            <w:r>
              <w:rPr>
                <w:rFonts w:hint="eastAsia" w:ascii="Times New Roman" w:hAnsi="Times New Roman" w:eastAsia="宋体" w:cs="Times New Roman"/>
                <w:sz w:val="24"/>
              </w:rPr>
              <w:t xml:space="preserve">类；   </w:t>
            </w:r>
            <w:r>
              <w:rPr>
                <w:rFonts w:hint="eastAsia" w:ascii="Times New Roman" w:hAnsi="Times New Roman" w:eastAsia="宋体" w:cs="Times New Roman"/>
                <w:sz w:val="24"/>
                <w:lang w:val="en-US" w:eastAsia="zh-CN"/>
              </w:rPr>
              <w:t>5102计算机类</w:t>
            </w:r>
            <w:r>
              <w:rPr>
                <w:rFonts w:hint="eastAsia" w:ascii="Times New Roman" w:hAnsi="Times New Roman" w:eastAsia="宋体" w:cs="Times New Roman"/>
                <w:sz w:val="24"/>
              </w:rPr>
              <w:t xml:space="preserve">；    </w:t>
            </w:r>
            <w:r>
              <w:rPr>
                <w:rFonts w:hint="eastAsia" w:ascii="Times New Roman" w:hAnsi="Times New Roman" w:eastAsia="宋体" w:cs="Times New Roman"/>
                <w:sz w:val="24"/>
                <w:lang w:val="en-US" w:eastAsia="zh-CN"/>
              </w:rPr>
              <w:t>5303财务会计类</w:t>
            </w:r>
            <w:r>
              <w:rPr>
                <w:rFonts w:hint="eastAsia" w:ascii="Times New Roman" w:hAnsi="Times New Roman" w:eastAsia="宋体" w:cs="Times New Roman"/>
                <w:sz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5501艺术设计类</w:t>
            </w:r>
            <w:r>
              <w:rPr>
                <w:rFonts w:hint="eastAsia" w:ascii="Times New Roman" w:hAnsi="Times New Roman" w:eastAsia="宋体" w:cs="Times New Roman"/>
                <w:sz w:val="24"/>
              </w:rPr>
              <w:t xml:space="preserve">类；  </w:t>
            </w:r>
            <w:r>
              <w:rPr>
                <w:rFonts w:hint="eastAsia" w:ascii="Times New Roman" w:hAnsi="Times New Roman" w:eastAsia="宋体" w:cs="Times New Roman"/>
                <w:sz w:val="24"/>
                <w:lang w:val="en-US" w:eastAsia="zh-CN"/>
              </w:rPr>
              <w:t xml:space="preserve"> 5001铁道运输类    5006城市轨道交通类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eastAsia="黑体"/>
                <w:sz w:val="24"/>
              </w:rPr>
            </w:pPr>
            <w:r>
              <w:rPr>
                <w:rFonts w:hint="eastAsia" w:ascii="Times New Roman" w:hAnsi="Times New Roman" w:eastAsia="宋体" w:cs="Times New Roman"/>
                <w:sz w:val="24"/>
                <w:lang w:val="en-US" w:eastAsia="zh-CN"/>
              </w:rPr>
              <w:t>4803印刷类;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sz w:val="24"/>
              </w:rPr>
            </w:pPr>
            <w:r>
              <w:rPr>
                <w:sz w:val="24"/>
              </w:rPr>
              <w:t>专任教师总数</w:t>
            </w:r>
          </w:p>
          <w:p>
            <w:pPr>
              <w:ind w:left="-110" w:leftChars="-50" w:right="-110" w:rightChars="-50"/>
              <w:jc w:val="center"/>
              <w:rPr>
                <w:rFonts w:eastAsia="黑体"/>
                <w:sz w:val="24"/>
              </w:rPr>
            </w:pPr>
            <w:r>
              <w:rPr>
                <w:sz w:val="24"/>
              </w:rPr>
              <w:t>（人）</w:t>
            </w:r>
          </w:p>
        </w:tc>
        <w:tc>
          <w:tcPr>
            <w:tcW w:w="2779" w:type="dxa"/>
            <w:gridSpan w:val="2"/>
            <w:vAlign w:val="center"/>
          </w:tcPr>
          <w:p>
            <w:pPr>
              <w:spacing w:line="320" w:lineRule="exact"/>
              <w:jc w:val="center"/>
              <w:rPr>
                <w:rFonts w:eastAsia="黑体"/>
                <w:sz w:val="24"/>
              </w:rPr>
            </w:pPr>
            <w:r>
              <w:rPr>
                <w:rFonts w:hint="eastAsia" w:ascii="Times New Roman" w:hAnsi="Times New Roman" w:eastAsia="宋体" w:cs="Times New Roman"/>
                <w:sz w:val="24"/>
                <w:lang w:val="en-US" w:eastAsia="zh-CN"/>
              </w:rPr>
              <w:t>203</w:t>
            </w:r>
          </w:p>
        </w:tc>
        <w:tc>
          <w:tcPr>
            <w:tcW w:w="2867" w:type="dxa"/>
            <w:gridSpan w:val="2"/>
            <w:vAlign w:val="center"/>
          </w:tcPr>
          <w:p>
            <w:pPr>
              <w:spacing w:line="320" w:lineRule="exact"/>
              <w:jc w:val="center"/>
              <w:rPr>
                <w:rFonts w:eastAsia="黑体"/>
                <w:sz w:val="24"/>
              </w:rPr>
            </w:pPr>
            <w:r>
              <w:rPr>
                <w:sz w:val="24"/>
              </w:rPr>
              <w:t>专任教师中副教授及以上职称教师所占比例</w:t>
            </w:r>
          </w:p>
        </w:tc>
        <w:tc>
          <w:tcPr>
            <w:tcW w:w="1920" w:type="dxa"/>
            <w:vAlign w:val="center"/>
          </w:tcPr>
          <w:p>
            <w:pPr>
              <w:spacing w:line="360" w:lineRule="auto"/>
              <w:jc w:val="center"/>
              <w:rPr>
                <w:rFonts w:eastAsia="黑体"/>
                <w:sz w:val="24"/>
              </w:rPr>
            </w:pPr>
            <w:r>
              <w:rPr>
                <w:rFonts w:hint="eastAsia" w:ascii="Times New Roman" w:hAnsi="Times New Roman" w:eastAsia="宋体" w:cs="Times New Roman"/>
                <w:sz w:val="24"/>
                <w:lang w:val="en-US" w:eastAsia="zh-CN"/>
              </w:rPr>
              <w:t>26.1</w:t>
            </w:r>
            <w:r>
              <w:rPr>
                <w:rFonts w:hint="eastAsia"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sz w:val="24"/>
              </w:rPr>
            </w:pPr>
            <w:r>
              <w:rPr>
                <w:sz w:val="24"/>
              </w:rPr>
              <w:t>学校简介和</w:t>
            </w:r>
          </w:p>
          <w:p>
            <w:pPr>
              <w:spacing w:line="360" w:lineRule="auto"/>
              <w:jc w:val="center"/>
              <w:rPr>
                <w:sz w:val="24"/>
              </w:rPr>
            </w:pPr>
            <w:r>
              <w:rPr>
                <w:sz w:val="24"/>
              </w:rPr>
              <w:t>历史沿革</w:t>
            </w:r>
          </w:p>
          <w:p>
            <w:pPr>
              <w:spacing w:line="360" w:lineRule="auto"/>
              <w:jc w:val="center"/>
              <w:rPr>
                <w:rFonts w:eastAsia="黑体"/>
                <w:sz w:val="24"/>
              </w:rPr>
            </w:pPr>
            <w:r>
              <w:rPr>
                <w:sz w:val="24"/>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sz w:val="24"/>
              </w:rPr>
            </w:pPr>
            <w:r>
              <w:rPr>
                <w:rFonts w:hint="eastAsia"/>
                <w:sz w:val="24"/>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sz w:val="24"/>
              </w:rPr>
            </w:pPr>
            <w:r>
              <w:rPr>
                <w:rFonts w:hint="eastAsia"/>
                <w:sz w:val="24"/>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sz w:val="24"/>
              </w:rPr>
            </w:pPr>
            <w:r>
              <w:rPr>
                <w:rFonts w:hint="eastAsia"/>
                <w:sz w:val="24"/>
              </w:rPr>
              <w:t>建成了以铁道类为主的“4+2+N”专业群。建有轨道交通综合实训中心、机车制动实训中心、机车走行部实训中心、轨道交通智能制造实训基地、轨道工程实训基地等。</w:t>
            </w:r>
            <w:r>
              <w:rPr>
                <w:rFonts w:hint="eastAsia"/>
                <w:sz w:val="24"/>
                <w:lang w:eastAsia="zh-CN"/>
              </w:rPr>
              <w:t>学院</w:t>
            </w:r>
            <w:r>
              <w:rPr>
                <w:rFonts w:hint="eastAsia"/>
                <w:sz w:val="24"/>
              </w:rPr>
              <w:t> 与中铁十二局</w:t>
            </w:r>
            <w:r>
              <w:rPr>
                <w:rFonts w:hint="eastAsia"/>
                <w:sz w:val="24"/>
                <w:lang w:eastAsia="zh-CN"/>
              </w:rPr>
              <w:t>、</w:t>
            </w:r>
            <w:r>
              <w:rPr>
                <w:rFonts w:hint="eastAsia"/>
                <w:sz w:val="24"/>
              </w:rPr>
              <w:t>中国中铁电气化北方公司等共建校外实践基地。与中铁太原局、</w:t>
            </w:r>
            <w:r>
              <w:rPr>
                <w:rFonts w:hint="eastAsia"/>
                <w:sz w:val="24"/>
                <w:lang w:eastAsia="zh-CN"/>
              </w:rPr>
              <w:t>北京京港地铁有限公司、</w:t>
            </w:r>
            <w:r>
              <w:rPr>
                <w:rFonts w:hint="eastAsia"/>
                <w:sz w:val="24"/>
              </w:rPr>
              <w:t>太原市轨道交通发展有限公司、晋豫鲁铁路通道股份有限公司</w:t>
            </w:r>
            <w:r>
              <w:rPr>
                <w:rFonts w:hint="eastAsia"/>
                <w:sz w:val="24"/>
                <w:lang w:eastAsia="zh-CN"/>
              </w:rPr>
              <w:t>等</w:t>
            </w:r>
            <w:r>
              <w:rPr>
                <w:rFonts w:hint="eastAsia"/>
                <w:sz w:val="24"/>
              </w:rPr>
              <w:t>企业</w:t>
            </w:r>
            <w:r>
              <w:rPr>
                <w:rFonts w:hint="eastAsia"/>
                <w:sz w:val="24"/>
                <w:lang w:eastAsia="zh-CN"/>
              </w:rPr>
              <w:t>开展</w:t>
            </w:r>
            <w:r>
              <w:rPr>
                <w:rFonts w:hint="eastAsia"/>
                <w:sz w:val="24"/>
              </w:rPr>
              <w:t>深度合作。</w:t>
            </w:r>
          </w:p>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sz w:val="24"/>
              </w:rPr>
            </w:pPr>
            <w:r>
              <w:rPr>
                <w:rFonts w:hint="eastAsia"/>
                <w:sz w:val="24"/>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500" w:firstLineChars="200"/>
        <w:jc w:val="center"/>
        <w:rPr>
          <w:b/>
          <w:sz w:val="32"/>
          <w:szCs w:val="32"/>
        </w:rPr>
      </w:pPr>
      <w:r>
        <w:rPr>
          <w:rFonts w:eastAsia="黑体"/>
          <w:sz w:val="24"/>
        </w:rPr>
        <w:br w:type="page"/>
      </w:r>
      <w:r>
        <w:rPr>
          <w:b/>
          <w:sz w:val="32"/>
          <w:szCs w:val="32"/>
        </w:rPr>
        <w:t>2.</w:t>
      </w:r>
      <w:r>
        <w:rPr>
          <w:rFonts w:hint="eastAsia"/>
          <w:b/>
          <w:sz w:val="32"/>
          <w:szCs w:val="32"/>
        </w:rPr>
        <w:t xml:space="preserve"> </w:t>
      </w:r>
      <w:r>
        <w:rPr>
          <w:b/>
          <w:sz w:val="32"/>
          <w:szCs w:val="32"/>
        </w:rPr>
        <w:t>申请增设专业的理由和基础</w:t>
      </w:r>
    </w:p>
    <w:tbl>
      <w:tblPr>
        <w:tblStyle w:val="14"/>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cs="宋体"/>
                <w:sz w:val="24"/>
                <w:szCs w:val="24"/>
              </w:rPr>
            </w:pPr>
            <w:r>
              <w:rPr>
                <w:rFonts w:hint="eastAsia" w:ascii="宋体" w:hAnsi="宋体" w:cs="宋体"/>
                <w:b/>
                <w:bCs/>
                <w:sz w:val="24"/>
                <w:szCs w:val="24"/>
              </w:rPr>
              <w:t>一、增设专业的主要理由</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jc w:val="both"/>
              <w:textAlignment w:val="auto"/>
              <w:rPr>
                <w:rFonts w:hint="eastAsia" w:ascii="宋体" w:hAnsi="宋体" w:cs="宋体"/>
                <w:color w:val="444444"/>
                <w:sz w:val="24"/>
                <w:szCs w:val="24"/>
                <w:shd w:val="clear" w:color="auto" w:fill="FFFFFF"/>
              </w:rPr>
            </w:pPr>
            <w:r>
              <w:rPr>
                <w:rFonts w:hint="eastAsia" w:ascii="宋体" w:hAnsi="宋体" w:cs="宋体"/>
                <w:sz w:val="24"/>
                <w:szCs w:val="24"/>
              </w:rPr>
              <w:t>2020年3月，</w:t>
            </w:r>
            <w:r>
              <w:rPr>
                <w:rFonts w:hint="eastAsia" w:ascii="宋体" w:hAnsi="宋体" w:cs="宋体"/>
                <w:sz w:val="24"/>
                <w:szCs w:val="24"/>
                <w:lang w:eastAsia="zh-CN"/>
              </w:rPr>
              <w:t>我</w:t>
            </w:r>
            <w:r>
              <w:rPr>
                <w:rFonts w:hint="eastAsia" w:ascii="宋体" w:hAnsi="宋体" w:cs="宋体"/>
                <w:sz w:val="24"/>
                <w:szCs w:val="24"/>
              </w:rPr>
              <w:t>院紧密对接山西省产业转型升级发展，找准特色定位，成功更名为山西铁道职业技术学院，填补了山西铁道类高职教育的空白。在省委“示范区”“排头兵”“新高地”三大目标战略的指引下，</w:t>
            </w:r>
            <w:r>
              <w:rPr>
                <w:rFonts w:hint="eastAsia" w:ascii="宋体" w:hAnsi="宋体" w:cs="宋体"/>
                <w:sz w:val="24"/>
                <w:szCs w:val="24"/>
                <w:lang w:eastAsia="zh-CN"/>
              </w:rPr>
              <w:t>我</w:t>
            </w:r>
            <w:r>
              <w:rPr>
                <w:rFonts w:hint="eastAsia" w:ascii="宋体" w:hAnsi="宋体" w:cs="宋体"/>
                <w:sz w:val="24"/>
                <w:szCs w:val="24"/>
              </w:rPr>
              <w:t>院专业建设契合国家战略，融入区域经济社会发展，围绕“铁道”发展需求，充分彰显特色。坚持产教融合、校企合作、多元协同，打造铁道运输类、铁道工程类品牌专业。按照学院发展规划，今后将主要对接山西省铁路交通建设和太原市</w:t>
            </w:r>
            <w:r>
              <w:rPr>
                <w:rFonts w:hint="eastAsia" w:ascii="宋体" w:hAnsi="宋体" w:cs="宋体"/>
                <w:sz w:val="24"/>
                <w:szCs w:val="24"/>
                <w:lang w:eastAsia="zh-CN"/>
              </w:rPr>
              <w:t>轨道交通</w:t>
            </w:r>
            <w:r>
              <w:rPr>
                <w:rFonts w:hint="eastAsia" w:ascii="宋体" w:hAnsi="宋体" w:cs="宋体"/>
                <w:sz w:val="24"/>
                <w:szCs w:val="24"/>
              </w:rPr>
              <w:t>建设，围绕铁道交通产业新技术、新业态、新模式，坚持产教融合，培养</w:t>
            </w:r>
            <w:r>
              <w:rPr>
                <w:rFonts w:ascii="Times New Roman" w:hAnsi="Times New Roman" w:eastAsia="宋体" w:cs="Times New Roman"/>
                <w:sz w:val="24"/>
                <w:szCs w:val="24"/>
              </w:rPr>
              <w:t>铁道</w:t>
            </w:r>
            <w:r>
              <w:rPr>
                <w:rFonts w:hint="eastAsia" w:cs="Times New Roman"/>
                <w:sz w:val="24"/>
                <w:szCs w:val="24"/>
                <w:lang w:eastAsia="zh-CN"/>
              </w:rPr>
              <w:t>工程</w:t>
            </w:r>
            <w:r>
              <w:rPr>
                <w:rFonts w:ascii="Times New Roman" w:hAnsi="Times New Roman" w:eastAsia="宋体" w:cs="Times New Roman"/>
                <w:sz w:val="24"/>
                <w:szCs w:val="24"/>
              </w:rPr>
              <w:t>类</w:t>
            </w:r>
            <w:r>
              <w:rPr>
                <w:rFonts w:hint="eastAsia" w:ascii="宋体" w:hAnsi="宋体" w:cs="宋体"/>
                <w:sz w:val="24"/>
                <w:szCs w:val="24"/>
              </w:rPr>
              <w:t>一线高素质技术技能人才，把学院建设成铁道特色鲜明的高职学院。</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jc w:val="both"/>
              <w:textAlignment w:val="auto"/>
              <w:rPr>
                <w:rFonts w:hint="eastAsia" w:ascii="宋体" w:hAnsi="宋体" w:cs="宋体"/>
                <w:sz w:val="24"/>
                <w:szCs w:val="24"/>
              </w:rPr>
            </w:pPr>
            <w:r>
              <w:rPr>
                <w:rFonts w:hint="eastAsia" w:ascii="宋体" w:hAnsi="宋体" w:cs="宋体"/>
                <w:sz w:val="24"/>
                <w:szCs w:val="24"/>
              </w:rPr>
              <w:t>申请增设</w:t>
            </w:r>
            <w:r>
              <w:rPr>
                <w:rFonts w:hint="eastAsia" w:ascii="宋体" w:hAnsi="宋体" w:cs="宋体"/>
                <w:sz w:val="24"/>
                <w:szCs w:val="24"/>
                <w:lang w:val="en-US" w:eastAsia="zh-CN"/>
              </w:rPr>
              <w:t>铁道工程技术</w:t>
            </w:r>
            <w:r>
              <w:rPr>
                <w:rFonts w:hint="eastAsia" w:ascii="宋体" w:hAnsi="宋体" w:cs="宋体"/>
                <w:sz w:val="24"/>
                <w:szCs w:val="24"/>
              </w:rPr>
              <w:t>专业，主要理由有：</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完善专业</w:t>
            </w:r>
            <w:r>
              <w:rPr>
                <w:rFonts w:hint="eastAsia" w:ascii="宋体" w:hAnsi="宋体" w:cs="宋体"/>
                <w:sz w:val="24"/>
                <w:szCs w:val="24"/>
                <w:lang w:eastAsia="zh-CN"/>
              </w:rPr>
              <w:t>群</w:t>
            </w:r>
            <w:r>
              <w:rPr>
                <w:rFonts w:hint="eastAsia" w:ascii="宋体" w:hAnsi="宋体" w:cs="宋体"/>
                <w:sz w:val="24"/>
                <w:szCs w:val="24"/>
              </w:rPr>
              <w:t>结构，加强铁道运输类专业群建设。铁道运输类专业群将是我院重点打造的骨干专业群之一。目前，我</w:t>
            </w:r>
            <w:r>
              <w:rPr>
                <w:rFonts w:hint="eastAsia" w:ascii="宋体" w:hAnsi="宋体" w:cs="宋体"/>
                <w:sz w:val="24"/>
                <w:szCs w:val="24"/>
                <w:lang w:eastAsia="zh-CN"/>
              </w:rPr>
              <w:t>院</w:t>
            </w:r>
            <w:r>
              <w:rPr>
                <w:rFonts w:hint="eastAsia" w:ascii="宋体" w:hAnsi="宋体" w:cs="宋体"/>
                <w:sz w:val="24"/>
                <w:szCs w:val="24"/>
              </w:rPr>
              <w:t>铁道运输类的招生专业有铁道信号自动控制</w:t>
            </w:r>
            <w:r>
              <w:rPr>
                <w:rFonts w:hint="eastAsia" w:ascii="宋体" w:hAnsi="宋体" w:cs="宋体"/>
                <w:sz w:val="24"/>
                <w:szCs w:val="24"/>
                <w:lang w:eastAsia="zh-CN"/>
              </w:rPr>
              <w:t>、铁道机车运用与维护、铁道供电技术、铁道车辆技术、铁道交通运营管理、高速铁路客运服务、铁路物流管理</w:t>
            </w:r>
            <w:r>
              <w:rPr>
                <w:rFonts w:hint="eastAsia" w:ascii="宋体" w:hAnsi="宋体" w:cs="宋体"/>
                <w:sz w:val="24"/>
                <w:szCs w:val="24"/>
              </w:rPr>
              <w:t>等</w:t>
            </w:r>
            <w:r>
              <w:rPr>
                <w:rFonts w:hint="eastAsia" w:ascii="宋体" w:hAnsi="宋体" w:cs="宋体"/>
                <w:sz w:val="24"/>
                <w:szCs w:val="24"/>
                <w:lang w:val="en-US" w:eastAsia="zh-CN"/>
              </w:rPr>
              <w:t>7</w:t>
            </w:r>
            <w:r>
              <w:rPr>
                <w:rFonts w:hint="eastAsia" w:ascii="宋体" w:hAnsi="宋体" w:cs="宋体"/>
                <w:sz w:val="24"/>
                <w:szCs w:val="24"/>
              </w:rPr>
              <w:t>个</w:t>
            </w:r>
            <w:r>
              <w:rPr>
                <w:rFonts w:hint="eastAsia" w:ascii="宋体" w:hAnsi="宋体" w:cs="宋体"/>
                <w:sz w:val="24"/>
                <w:szCs w:val="24"/>
                <w:lang w:val="en-US" w:eastAsia="zh-CN"/>
              </w:rPr>
              <w:t>铁道运输类</w:t>
            </w:r>
            <w:r>
              <w:rPr>
                <w:rFonts w:hint="eastAsia" w:ascii="宋体" w:hAnsi="宋体" w:cs="宋体"/>
                <w:sz w:val="24"/>
                <w:szCs w:val="24"/>
              </w:rPr>
              <w:t>专业，与铁路局集团有限公司“车</w:t>
            </w:r>
            <w:r>
              <w:rPr>
                <w:rFonts w:hint="eastAsia" w:ascii="宋体" w:hAnsi="宋体" w:cs="宋体"/>
                <w:sz w:val="24"/>
                <w:szCs w:val="24"/>
                <w:lang w:eastAsia="zh-CN"/>
              </w:rPr>
              <w:t>、</w:t>
            </w:r>
            <w:r>
              <w:rPr>
                <w:rFonts w:hint="eastAsia" w:ascii="宋体" w:hAnsi="宋体" w:cs="宋体"/>
                <w:sz w:val="24"/>
                <w:szCs w:val="24"/>
              </w:rPr>
              <w:t>机</w:t>
            </w:r>
            <w:r>
              <w:rPr>
                <w:rFonts w:hint="eastAsia" w:ascii="宋体" w:hAnsi="宋体" w:cs="宋体"/>
                <w:sz w:val="24"/>
                <w:szCs w:val="24"/>
                <w:lang w:eastAsia="zh-CN"/>
              </w:rPr>
              <w:t>、</w:t>
            </w:r>
            <w:r>
              <w:rPr>
                <w:rFonts w:hint="eastAsia" w:ascii="宋体" w:hAnsi="宋体" w:cs="宋体"/>
                <w:sz w:val="24"/>
                <w:szCs w:val="24"/>
              </w:rPr>
              <w:t>工</w:t>
            </w:r>
            <w:r>
              <w:rPr>
                <w:rFonts w:hint="eastAsia" w:ascii="宋体" w:hAnsi="宋体" w:cs="宋体"/>
                <w:sz w:val="24"/>
                <w:szCs w:val="24"/>
                <w:lang w:eastAsia="zh-CN"/>
              </w:rPr>
              <w:t>、</w:t>
            </w:r>
            <w:r>
              <w:rPr>
                <w:rFonts w:hint="eastAsia" w:ascii="宋体" w:hAnsi="宋体" w:cs="宋体"/>
                <w:sz w:val="24"/>
                <w:szCs w:val="24"/>
              </w:rPr>
              <w:t>电</w:t>
            </w:r>
            <w:r>
              <w:rPr>
                <w:rFonts w:hint="eastAsia" w:ascii="宋体" w:hAnsi="宋体" w:cs="宋体"/>
                <w:sz w:val="24"/>
                <w:szCs w:val="24"/>
                <w:lang w:eastAsia="zh-CN"/>
              </w:rPr>
              <w:t>、</w:t>
            </w:r>
            <w:r>
              <w:rPr>
                <w:rFonts w:hint="eastAsia" w:ascii="宋体" w:hAnsi="宋体" w:cs="宋体"/>
                <w:sz w:val="24"/>
                <w:szCs w:val="24"/>
              </w:rPr>
              <w:t>辆”五大系统还不能完全对接，无法为企业提供强有力的人才支撑。</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满足</w:t>
            </w:r>
            <w:r>
              <w:rPr>
                <w:rFonts w:hint="eastAsia" w:ascii="宋体" w:hAnsi="宋体" w:cs="宋体"/>
                <w:sz w:val="24"/>
                <w:szCs w:val="24"/>
                <w:lang w:eastAsia="zh-CN"/>
              </w:rPr>
              <w:t>行业企业需求</w:t>
            </w:r>
            <w:r>
              <w:rPr>
                <w:rFonts w:hint="eastAsia" w:ascii="宋体" w:hAnsi="宋体" w:eastAsia="宋体" w:cs="宋体"/>
                <w:sz w:val="24"/>
                <w:szCs w:val="24"/>
              </w:rPr>
              <w:t>，</w:t>
            </w:r>
            <w:r>
              <w:rPr>
                <w:rFonts w:hint="eastAsia" w:ascii="宋体" w:hAnsi="宋体" w:cs="宋体"/>
                <w:sz w:val="24"/>
                <w:szCs w:val="24"/>
                <w:lang w:eastAsia="zh-CN"/>
              </w:rPr>
              <w:t>服务山西省铁道发展</w:t>
            </w:r>
            <w:r>
              <w:rPr>
                <w:rFonts w:hint="eastAsia" w:ascii="宋体" w:hAnsi="宋体" w:eastAsia="宋体" w:cs="宋体"/>
                <w:sz w:val="24"/>
                <w:szCs w:val="24"/>
              </w:rPr>
              <w:t>。调研数据显示，各级各类铁路企业每年都需要大量铁道</w:t>
            </w:r>
            <w:r>
              <w:rPr>
                <w:rFonts w:hint="eastAsia" w:ascii="宋体" w:hAnsi="宋体" w:eastAsia="宋体" w:cs="宋体"/>
                <w:sz w:val="24"/>
                <w:szCs w:val="24"/>
                <w:lang w:eastAsia="zh-CN"/>
              </w:rPr>
              <w:t>工程技术</w:t>
            </w:r>
            <w:r>
              <w:rPr>
                <w:rFonts w:hint="eastAsia" w:ascii="宋体" w:hAnsi="宋体" w:eastAsia="宋体" w:cs="宋体"/>
                <w:sz w:val="24"/>
                <w:szCs w:val="24"/>
              </w:rPr>
              <w:t>专业毕业生，特别是中国铁路太原局集团有限公司、</w:t>
            </w:r>
            <w:r>
              <w:rPr>
                <w:rFonts w:hint="eastAsia" w:ascii="宋体" w:hAnsi="宋体" w:eastAsia="宋体" w:cs="宋体"/>
                <w:sz w:val="24"/>
                <w:szCs w:val="24"/>
                <w:lang w:eastAsia="zh-CN"/>
              </w:rPr>
              <w:t>中铁十二局</w:t>
            </w:r>
            <w:r>
              <w:rPr>
                <w:rFonts w:hint="eastAsia" w:ascii="宋体" w:hAnsi="宋体" w:eastAsia="宋体" w:cs="宋体"/>
                <w:sz w:val="24"/>
                <w:szCs w:val="24"/>
              </w:rPr>
              <w:t>集团有限公司、中铁三局集团有限公司</w:t>
            </w:r>
            <w:r>
              <w:rPr>
                <w:rFonts w:hint="eastAsia" w:ascii="宋体" w:hAnsi="宋体" w:eastAsia="宋体" w:cs="宋体"/>
                <w:sz w:val="24"/>
                <w:szCs w:val="24"/>
                <w:lang w:eastAsia="zh-CN"/>
              </w:rPr>
              <w:t>、中铁十七局</w:t>
            </w:r>
            <w:r>
              <w:rPr>
                <w:rFonts w:hint="eastAsia" w:ascii="宋体" w:hAnsi="宋体" w:eastAsia="宋体" w:cs="宋体"/>
                <w:sz w:val="24"/>
                <w:szCs w:val="24"/>
              </w:rPr>
              <w:t>集团有限公司</w:t>
            </w:r>
            <w:r>
              <w:rPr>
                <w:rFonts w:hint="eastAsia" w:ascii="宋体" w:hAnsi="宋体" w:eastAsia="宋体" w:cs="宋体"/>
                <w:sz w:val="24"/>
                <w:szCs w:val="24"/>
                <w:lang w:eastAsia="zh-CN"/>
              </w:rPr>
              <w:t>、山西路桥建设集团有限公司</w:t>
            </w:r>
            <w:r>
              <w:rPr>
                <w:rFonts w:hint="eastAsia" w:ascii="宋体" w:hAnsi="宋体" w:eastAsia="宋体" w:cs="宋体"/>
                <w:sz w:val="24"/>
                <w:szCs w:val="24"/>
              </w:rPr>
              <w:t>等数家厂址或办公地址在太原的企业。省内铁路特色院校未开设铁道</w:t>
            </w:r>
            <w:r>
              <w:rPr>
                <w:rFonts w:hint="eastAsia" w:ascii="宋体" w:hAnsi="宋体" w:eastAsia="宋体" w:cs="宋体"/>
                <w:sz w:val="24"/>
                <w:szCs w:val="24"/>
                <w:lang w:eastAsia="zh-CN"/>
              </w:rPr>
              <w:t>工程技术</w:t>
            </w:r>
            <w:r>
              <w:rPr>
                <w:rFonts w:hint="eastAsia" w:ascii="宋体" w:hAnsi="宋体" w:eastAsia="宋体" w:cs="宋体"/>
                <w:sz w:val="24"/>
                <w:szCs w:val="24"/>
              </w:rPr>
              <w:t>专业，导致有意愿学习该专业，未来从事</w:t>
            </w:r>
            <w:r>
              <w:rPr>
                <w:rFonts w:hint="eastAsia" w:ascii="宋体" w:hAnsi="宋体" w:eastAsia="宋体" w:cs="宋体"/>
                <w:sz w:val="24"/>
                <w:szCs w:val="24"/>
                <w:lang w:eastAsia="zh-CN"/>
              </w:rPr>
              <w:t>铁路工务工程</w:t>
            </w:r>
            <w:r>
              <w:rPr>
                <w:rFonts w:hint="eastAsia" w:ascii="宋体" w:hAnsi="宋体" w:eastAsia="宋体" w:cs="宋体"/>
                <w:sz w:val="24"/>
                <w:szCs w:val="24"/>
              </w:rPr>
              <w:t>、</w:t>
            </w:r>
            <w:r>
              <w:rPr>
                <w:rFonts w:hint="eastAsia" w:ascii="宋体" w:hAnsi="宋体" w:eastAsia="宋体" w:cs="宋体"/>
                <w:sz w:val="24"/>
                <w:szCs w:val="24"/>
                <w:lang w:eastAsia="zh-CN"/>
              </w:rPr>
              <w:t>铁路建筑工程施工</w:t>
            </w:r>
            <w:r>
              <w:rPr>
                <w:rFonts w:hint="eastAsia" w:ascii="宋体" w:hAnsi="宋体" w:eastAsia="宋体" w:cs="宋体"/>
                <w:sz w:val="24"/>
                <w:szCs w:val="24"/>
              </w:rPr>
              <w:t>等岗位的高考学生，无法顺利报考，造成了人才流失。同时，也导致学院无法为本地铁路</w:t>
            </w:r>
            <w:r>
              <w:rPr>
                <w:rFonts w:hint="eastAsia" w:ascii="宋体" w:hAnsi="宋体" w:cs="宋体"/>
                <w:sz w:val="24"/>
                <w:szCs w:val="24"/>
                <w:lang w:eastAsia="zh-CN"/>
              </w:rPr>
              <w:t>运营、铁路工程类</w:t>
            </w:r>
            <w:r>
              <w:rPr>
                <w:rFonts w:hint="eastAsia" w:ascii="宋体" w:hAnsi="宋体" w:eastAsia="宋体" w:cs="宋体"/>
                <w:sz w:val="24"/>
                <w:szCs w:val="24"/>
              </w:rPr>
              <w:t>企业提供有力的人才支撑，无法为</w:t>
            </w:r>
            <w:r>
              <w:rPr>
                <w:rFonts w:hint="eastAsia" w:ascii="宋体" w:hAnsi="宋体" w:eastAsia="宋体" w:cs="宋体"/>
                <w:sz w:val="24"/>
                <w:szCs w:val="24"/>
                <w:lang w:eastAsia="zh-CN"/>
              </w:rPr>
              <w:t>我省</w:t>
            </w:r>
            <w:r>
              <w:rPr>
                <w:rFonts w:hint="eastAsia" w:ascii="宋体" w:hAnsi="宋体" w:eastAsia="宋体" w:cs="宋体"/>
                <w:sz w:val="24"/>
                <w:szCs w:val="24"/>
              </w:rPr>
              <w:t>铁</w:t>
            </w:r>
            <w:r>
              <w:rPr>
                <w:rFonts w:hint="eastAsia" w:ascii="宋体" w:hAnsi="宋体" w:cs="宋体"/>
                <w:sz w:val="24"/>
                <w:szCs w:val="24"/>
                <w:lang w:eastAsia="zh-CN"/>
              </w:rPr>
              <w:t>道</w:t>
            </w:r>
            <w:r>
              <w:rPr>
                <w:rFonts w:hint="eastAsia" w:ascii="宋体" w:hAnsi="宋体" w:eastAsia="宋体" w:cs="宋体"/>
                <w:sz w:val="24"/>
                <w:szCs w:val="24"/>
              </w:rPr>
              <w:t>行业发展贡献力量。</w:t>
            </w:r>
          </w:p>
          <w:p>
            <w:pPr>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宋体" w:hAnsi="宋体" w:cs="宋体"/>
                <w:b/>
                <w:bCs/>
                <w:sz w:val="24"/>
                <w:szCs w:val="24"/>
              </w:rPr>
            </w:pPr>
            <w:r>
              <w:rPr>
                <w:rFonts w:hint="eastAsia" w:ascii="宋体" w:hAnsi="宋体" w:cs="宋体"/>
                <w:b/>
                <w:bCs/>
                <w:sz w:val="24"/>
                <w:szCs w:val="24"/>
              </w:rPr>
              <w:t>二、专业筹建情况</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cs="宋体"/>
                <w:sz w:val="24"/>
                <w:szCs w:val="24"/>
              </w:rPr>
            </w:pPr>
            <w:r>
              <w:rPr>
                <w:rFonts w:hint="eastAsia" w:ascii="宋体" w:hAnsi="宋体" w:cs="宋体"/>
                <w:sz w:val="24"/>
                <w:szCs w:val="24"/>
              </w:rPr>
              <w:t>自决定增设</w:t>
            </w:r>
            <w:r>
              <w:rPr>
                <w:rFonts w:hint="eastAsia" w:ascii="宋体" w:hAnsi="宋体" w:cs="宋体"/>
                <w:sz w:val="24"/>
                <w:szCs w:val="24"/>
                <w:lang w:val="en-US" w:eastAsia="zh-CN"/>
              </w:rPr>
              <w:t>铁道工程技术</w:t>
            </w:r>
            <w:r>
              <w:rPr>
                <w:rFonts w:hint="eastAsia" w:ascii="宋体" w:hAnsi="宋体" w:cs="宋体"/>
                <w:sz w:val="24"/>
                <w:szCs w:val="24"/>
              </w:rPr>
              <w:t>专业以来，学院做了大量准备工作：</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1.2019年，我院新建了轨道交通综合实训中心。2020年我院成功申报城市轨道交通工程技术高水平实训基地建设项目，建成轨道综合实训场、工务仪器实训室、钢轨探伤实训室，完善工程测量实训室、工程材料实训室。铁道工程技术专业实训条件基本具备。</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组建教师队伍。目前，学院已成立一支由铁路相关岗位专家以及学院专业教师共同组成的专业教师队伍，承担该专业学生的日常教学、校内实训、</w:t>
            </w:r>
            <w:r>
              <w:rPr>
                <w:rFonts w:hint="eastAsia" w:ascii="宋体" w:hAnsi="宋体" w:cs="宋体"/>
                <w:sz w:val="24"/>
                <w:szCs w:val="24"/>
                <w:lang w:eastAsia="zh-CN"/>
              </w:rPr>
              <w:t>校外</w:t>
            </w:r>
            <w:r>
              <w:rPr>
                <w:rFonts w:hint="eastAsia" w:ascii="宋体" w:hAnsi="宋体" w:cs="宋体"/>
                <w:sz w:val="24"/>
                <w:szCs w:val="24"/>
              </w:rPr>
              <w:t>实习等任务。</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.整合</w:t>
            </w:r>
            <w:r>
              <w:rPr>
                <w:rFonts w:hint="eastAsia" w:ascii="宋体" w:hAnsi="宋体" w:cs="宋体"/>
                <w:sz w:val="24"/>
                <w:szCs w:val="24"/>
                <w:lang w:eastAsia="zh-CN"/>
              </w:rPr>
              <w:t>实习</w:t>
            </w:r>
            <w:r>
              <w:rPr>
                <w:rFonts w:hint="eastAsia" w:ascii="宋体" w:hAnsi="宋体" w:cs="宋体"/>
                <w:sz w:val="24"/>
                <w:szCs w:val="24"/>
              </w:rPr>
              <w:t>实训资源。</w:t>
            </w:r>
            <w:r>
              <w:rPr>
                <w:rFonts w:hint="eastAsia" w:ascii="宋体" w:hAnsi="宋体" w:cs="宋体"/>
                <w:sz w:val="24"/>
                <w:szCs w:val="24"/>
                <w:lang w:eastAsia="zh-CN"/>
              </w:rPr>
              <w:t>依托我院与中铁太原铁路局职工培训基地共建产教融合生产性实训基地，</w:t>
            </w:r>
            <w:r>
              <w:rPr>
                <w:rFonts w:hint="eastAsia" w:ascii="宋体" w:hAnsi="宋体" w:cs="宋体"/>
                <w:sz w:val="24"/>
                <w:szCs w:val="24"/>
              </w:rPr>
              <w:t>与中铁</w:t>
            </w:r>
            <w:r>
              <w:rPr>
                <w:rFonts w:hint="eastAsia" w:ascii="宋体" w:hAnsi="宋体" w:cs="宋体"/>
                <w:sz w:val="24"/>
                <w:szCs w:val="24"/>
                <w:lang w:eastAsia="zh-CN"/>
              </w:rPr>
              <w:t>十二</w:t>
            </w:r>
            <w:r>
              <w:rPr>
                <w:rFonts w:hint="eastAsia" w:ascii="宋体" w:hAnsi="宋体" w:cs="宋体"/>
                <w:sz w:val="24"/>
                <w:szCs w:val="24"/>
              </w:rPr>
              <w:t>局集团有限公司、中国铁路太原局集团有限公司等企业合作，整合校内、校外实训资源，基本可满足该专业全部实训课程的需要。</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.加强与科研机构、高校、企业的合作。</w:t>
            </w:r>
            <w:r>
              <w:rPr>
                <w:rFonts w:hint="eastAsia" w:ascii="宋体" w:hAnsi="宋体" w:cs="宋体"/>
                <w:sz w:val="24"/>
                <w:szCs w:val="24"/>
                <w:lang w:eastAsia="zh-CN"/>
              </w:rPr>
              <w:t>学院成立北京交通大学轨道交通产业教育研究院山西分院，</w:t>
            </w:r>
            <w:r>
              <w:rPr>
                <w:rFonts w:hint="eastAsia" w:ascii="宋体" w:hAnsi="宋体" w:cs="宋体"/>
                <w:sz w:val="24"/>
                <w:szCs w:val="24"/>
              </w:rPr>
              <w:t>聘请“北京交通大学轨道交通产业教育研究院”</w:t>
            </w:r>
            <w:r>
              <w:rPr>
                <w:rFonts w:hint="eastAsia" w:ascii="宋体" w:hAnsi="宋体" w:cs="宋体"/>
                <w:sz w:val="24"/>
                <w:szCs w:val="24"/>
                <w:lang w:eastAsia="zh-CN"/>
              </w:rPr>
              <w:t>和</w:t>
            </w:r>
            <w:r>
              <w:rPr>
                <w:rFonts w:hint="eastAsia" w:ascii="宋体" w:hAnsi="宋体" w:cs="宋体"/>
                <w:sz w:val="24"/>
                <w:szCs w:val="24"/>
              </w:rPr>
              <w:t>华东交通大学铁道工程</w:t>
            </w:r>
            <w:r>
              <w:rPr>
                <w:rFonts w:hint="eastAsia" w:ascii="宋体" w:hAnsi="宋体" w:cs="宋体"/>
                <w:sz w:val="24"/>
                <w:szCs w:val="24"/>
                <w:lang w:eastAsia="zh-CN"/>
              </w:rPr>
              <w:t>领域专家等</w:t>
            </w:r>
            <w:r>
              <w:rPr>
                <w:rFonts w:hint="eastAsia" w:ascii="宋体" w:hAnsi="宋体" w:cs="宋体"/>
                <w:sz w:val="24"/>
                <w:szCs w:val="24"/>
              </w:rPr>
              <w:t>指导铁道</w:t>
            </w:r>
            <w:r>
              <w:rPr>
                <w:rFonts w:hint="eastAsia" w:ascii="宋体" w:hAnsi="宋体" w:cs="宋体"/>
                <w:sz w:val="24"/>
                <w:szCs w:val="24"/>
                <w:lang w:eastAsia="zh-CN"/>
              </w:rPr>
              <w:t>工程技术</w:t>
            </w:r>
            <w:r>
              <w:rPr>
                <w:rFonts w:hint="eastAsia" w:ascii="宋体" w:hAnsi="宋体" w:cs="宋体"/>
                <w:sz w:val="24"/>
                <w:szCs w:val="24"/>
              </w:rPr>
              <w:t>专业建设，</w:t>
            </w:r>
            <w:r>
              <w:rPr>
                <w:rFonts w:hint="eastAsia" w:ascii="宋体" w:hAnsi="宋体" w:cs="宋体"/>
                <w:sz w:val="24"/>
                <w:szCs w:val="24"/>
                <w:lang w:eastAsia="zh-CN"/>
              </w:rPr>
              <w:t>与铁道工程专业教学指导委员会、</w:t>
            </w:r>
            <w:r>
              <w:rPr>
                <w:rFonts w:hint="eastAsia" w:ascii="宋体" w:hAnsi="宋体" w:cs="宋体"/>
                <w:sz w:val="24"/>
                <w:szCs w:val="24"/>
              </w:rPr>
              <w:fldChar w:fldCharType="begin"/>
            </w:r>
            <w:r>
              <w:rPr>
                <w:rFonts w:hint="eastAsia" w:ascii="宋体" w:hAnsi="宋体" w:cs="宋体"/>
                <w:sz w:val="24"/>
                <w:szCs w:val="24"/>
              </w:rPr>
              <w:instrText xml:space="preserve"> HYPERLINK "https://www.baidu.com/link?url=M7SZFWy7sAx0STybSAEOxiMfeLPqhyczEfgABHUjc8Uunyq9EjTPZPva9xUVwzbu&amp;wd=&amp;eqid=c430476200005b1f000000026124ffbd" \t "https://www.baidu.com/_blank" </w:instrText>
            </w:r>
            <w:r>
              <w:rPr>
                <w:rFonts w:hint="eastAsia" w:ascii="宋体" w:hAnsi="宋体" w:cs="宋体"/>
                <w:sz w:val="24"/>
                <w:szCs w:val="24"/>
              </w:rPr>
              <w:fldChar w:fldCharType="separate"/>
            </w:r>
            <w:r>
              <w:rPr>
                <w:rFonts w:hint="eastAsia" w:ascii="宋体" w:hAnsi="宋体" w:cs="宋体"/>
                <w:sz w:val="24"/>
                <w:szCs w:val="24"/>
              </w:rPr>
              <w:t>广州南方高速铁路测量技术有限公司</w:t>
            </w:r>
            <w:r>
              <w:rPr>
                <w:rFonts w:hint="eastAsia" w:ascii="宋体" w:hAnsi="宋体" w:cs="宋体"/>
                <w:sz w:val="24"/>
                <w:szCs w:val="24"/>
              </w:rPr>
              <w:fldChar w:fldCharType="end"/>
            </w:r>
            <w:r>
              <w:rPr>
                <w:rFonts w:hint="eastAsia" w:ascii="宋体" w:hAnsi="宋体" w:cs="宋体"/>
                <w:sz w:val="24"/>
                <w:szCs w:val="24"/>
              </w:rPr>
              <w:t>等建立合作关系，与中国铁路太原局集团有限公司、中铁三局集团有限公司、中铁十二局集团有限公司、中铁十七局集团有限公司</w:t>
            </w:r>
            <w:r>
              <w:rPr>
                <w:rFonts w:hint="eastAsia" w:ascii="宋体" w:hAnsi="宋体" w:cs="宋体"/>
                <w:sz w:val="24"/>
                <w:szCs w:val="24"/>
                <w:lang w:eastAsia="zh-CN"/>
              </w:rPr>
              <w:t>、山西交通建设监理咨询集团有限公司</w:t>
            </w:r>
            <w:r>
              <w:rPr>
                <w:rFonts w:hint="eastAsia" w:ascii="宋体" w:hAnsi="宋体" w:cs="宋体"/>
                <w:sz w:val="24"/>
                <w:szCs w:val="24"/>
              </w:rPr>
              <w:t>等开展多方面、深度合作。目前，学院正在筹建“山西铁道职教集团”，吸纳多方力量，共同加强专业建设。</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宋体" w:hAnsi="宋体" w:cs="宋体"/>
                <w:b/>
                <w:bCs/>
                <w:sz w:val="24"/>
                <w:szCs w:val="24"/>
              </w:rPr>
            </w:pPr>
            <w:r>
              <w:rPr>
                <w:rFonts w:hint="eastAsia" w:ascii="宋体" w:hAnsi="宋体" w:cs="宋体"/>
                <w:b/>
                <w:bCs/>
                <w:sz w:val="24"/>
                <w:szCs w:val="24"/>
                <w:lang w:eastAsia="zh-CN"/>
              </w:rPr>
              <w:t>三、</w:t>
            </w:r>
            <w:r>
              <w:rPr>
                <w:rFonts w:hint="eastAsia" w:ascii="宋体" w:hAnsi="宋体" w:cs="宋体"/>
                <w:b/>
                <w:bCs/>
                <w:sz w:val="24"/>
                <w:szCs w:val="24"/>
              </w:rPr>
              <w:t>学校专业建设规划</w:t>
            </w:r>
          </w:p>
          <w:p>
            <w:pPr>
              <w:keepNext w:val="0"/>
              <w:keepLines w:val="0"/>
              <w:pageBreakBefore w:val="0"/>
              <w:widowControl w:val="0"/>
              <w:kinsoku/>
              <w:wordWrap/>
              <w:overflowPunct/>
              <w:topLinePunct w:val="0"/>
              <w:autoSpaceDE/>
              <w:autoSpaceDN/>
              <w:bidi w:val="0"/>
              <w:adjustRightInd/>
              <w:snapToGrid/>
              <w:spacing w:line="312" w:lineRule="auto"/>
              <w:ind w:firstLine="500" w:firstLineChars="200"/>
              <w:jc w:val="left"/>
              <w:textAlignment w:val="auto"/>
              <w:rPr>
                <w:rFonts w:hint="eastAsia" w:ascii="宋体" w:hAnsi="宋体" w:cs="宋体"/>
                <w:sz w:val="24"/>
                <w:szCs w:val="24"/>
                <w:lang w:val="en-US" w:eastAsia="zh-CN"/>
              </w:rPr>
            </w:pPr>
            <w:r>
              <w:rPr>
                <w:rFonts w:hint="eastAsia" w:ascii="宋体" w:hAnsi="宋体" w:cs="宋体"/>
                <w:sz w:val="24"/>
                <w:szCs w:val="24"/>
                <w:lang w:val="en-US" w:eastAsia="zh-CN"/>
              </w:rPr>
              <w:t>1、逐步构建铁道工程技术专业群。学院现有工程造价、城市轨道交通工程技术两个工程类专业，未来</w:t>
            </w:r>
            <w:r>
              <w:rPr>
                <w:rFonts w:hint="eastAsia" w:ascii="宋体" w:hAnsi="宋体" w:cs="宋体"/>
                <w:sz w:val="24"/>
                <w:szCs w:val="24"/>
                <w:lang w:val="zh-CN"/>
              </w:rPr>
              <w:t>专业群以特色专业铁道工程技术为核心，城市轨道交通工程技术为骨干，工程</w:t>
            </w:r>
            <w:r>
              <w:rPr>
                <w:rFonts w:hint="eastAsia" w:ascii="宋体" w:hAnsi="宋体" w:cs="宋体"/>
                <w:sz w:val="24"/>
                <w:szCs w:val="24"/>
                <w:lang w:val="zh-CN" w:eastAsia="zh-CN"/>
              </w:rPr>
              <w:t>造价</w:t>
            </w:r>
            <w:r>
              <w:rPr>
                <w:rFonts w:hint="eastAsia" w:ascii="宋体" w:hAnsi="宋体" w:cs="宋体"/>
                <w:sz w:val="24"/>
                <w:szCs w:val="24"/>
                <w:lang w:val="zh-CN"/>
              </w:rPr>
              <w:t>为支撑，服务轨道交通工程技术升级，为轨道交通工程建设施工领域培养复合型技术技能人才。</w:t>
            </w:r>
          </w:p>
          <w:p>
            <w:pPr>
              <w:keepNext w:val="0"/>
              <w:keepLines w:val="0"/>
              <w:pageBreakBefore w:val="0"/>
              <w:widowControl w:val="0"/>
              <w:kinsoku/>
              <w:wordWrap/>
              <w:overflowPunct/>
              <w:topLinePunct w:val="0"/>
              <w:autoSpaceDE/>
              <w:autoSpaceDN/>
              <w:bidi w:val="0"/>
              <w:adjustRightInd/>
              <w:snapToGrid/>
              <w:spacing w:line="312" w:lineRule="auto"/>
              <w:ind w:firstLine="500" w:firstLineChars="200"/>
              <w:jc w:val="left"/>
              <w:textAlignment w:val="auto"/>
              <w:rPr>
                <w:rFonts w:hint="eastAsia" w:ascii="宋体" w:hAnsi="宋体" w:cs="宋体"/>
                <w:sz w:val="24"/>
                <w:szCs w:val="24"/>
                <w:lang w:val="zh-CN"/>
              </w:rPr>
            </w:pPr>
            <w:r>
              <w:rPr>
                <w:rFonts w:hint="eastAsia" w:ascii="宋体" w:hAnsi="宋体" w:cs="宋体"/>
                <w:sz w:val="24"/>
                <w:szCs w:val="24"/>
                <w:lang w:val="en-US" w:eastAsia="zh-CN"/>
              </w:rPr>
              <w:t>2</w:t>
            </w:r>
            <w:r>
              <w:rPr>
                <w:rFonts w:hint="eastAsia" w:ascii="宋体" w:hAnsi="宋体" w:cs="宋体"/>
                <w:sz w:val="24"/>
                <w:szCs w:val="24"/>
                <w:lang w:val="zh-CN"/>
              </w:rPr>
              <w:t xml:space="preserve">、建立“双师型”师资队伍 </w:t>
            </w:r>
          </w:p>
          <w:p>
            <w:pPr>
              <w:keepNext w:val="0"/>
              <w:keepLines w:val="0"/>
              <w:pageBreakBefore w:val="0"/>
              <w:widowControl w:val="0"/>
              <w:kinsoku/>
              <w:wordWrap/>
              <w:overflowPunct/>
              <w:topLinePunct w:val="0"/>
              <w:autoSpaceDE/>
              <w:autoSpaceDN/>
              <w:bidi w:val="0"/>
              <w:adjustRightInd/>
              <w:snapToGrid/>
              <w:spacing w:line="312" w:lineRule="auto"/>
              <w:ind w:firstLine="500" w:firstLineChars="200"/>
              <w:jc w:val="left"/>
              <w:textAlignment w:val="auto"/>
              <w:rPr>
                <w:rFonts w:hint="eastAsia" w:ascii="宋体" w:hAnsi="宋体" w:cs="宋体"/>
                <w:sz w:val="24"/>
                <w:szCs w:val="24"/>
                <w:lang w:val="zh-CN"/>
              </w:rPr>
            </w:pPr>
            <w:r>
              <w:rPr>
                <w:rFonts w:hint="eastAsia" w:ascii="宋体" w:hAnsi="宋体" w:cs="宋体"/>
                <w:sz w:val="24"/>
                <w:szCs w:val="24"/>
                <w:lang w:val="zh-CN"/>
              </w:rPr>
              <w:t>在学校现有专业教师的基础上，建设期内选拔1名专任教师进行专业带头人培养。选拔</w:t>
            </w:r>
            <w:r>
              <w:rPr>
                <w:rFonts w:hint="eastAsia" w:ascii="宋体" w:hAnsi="宋体" w:cs="宋体"/>
                <w:sz w:val="24"/>
                <w:szCs w:val="24"/>
                <w:lang w:val="en-US" w:eastAsia="zh-CN"/>
              </w:rPr>
              <w:t>3</w:t>
            </w:r>
            <w:r>
              <w:rPr>
                <w:rFonts w:hint="eastAsia" w:ascii="宋体" w:hAnsi="宋体" w:cs="宋体"/>
                <w:sz w:val="24"/>
                <w:szCs w:val="24"/>
                <w:lang w:val="zh-CN"/>
              </w:rPr>
              <w:t>名的专任教师进行骨干教师培养。校企企业合作，完善双师素质教师培养机制，共同实施“双师”素质培养计划，培养具备双师素质专业教师4名，双师素质比例合理的一体化专兼结合专业教师队伍，选聘具有铁路工程和工务领域实践经验的技术人员和能工巧匠</w:t>
            </w:r>
            <w:r>
              <w:rPr>
                <w:rFonts w:hint="eastAsia" w:ascii="宋体" w:hAnsi="宋体" w:cs="宋体"/>
                <w:sz w:val="24"/>
                <w:szCs w:val="24"/>
                <w:lang w:val="en-US" w:eastAsia="zh-CN"/>
              </w:rPr>
              <w:t>2</w:t>
            </w:r>
            <w:r>
              <w:rPr>
                <w:rFonts w:hint="eastAsia" w:ascii="宋体" w:hAnsi="宋体" w:cs="宋体"/>
                <w:sz w:val="24"/>
                <w:szCs w:val="24"/>
                <w:lang w:val="zh-CN"/>
              </w:rPr>
              <w:t>名担任我校兼职教师，制定并完善兼职教师的培养计划书。</w:t>
            </w:r>
          </w:p>
          <w:p>
            <w:pPr>
              <w:keepNext w:val="0"/>
              <w:keepLines w:val="0"/>
              <w:pageBreakBefore w:val="0"/>
              <w:widowControl w:val="0"/>
              <w:kinsoku/>
              <w:wordWrap/>
              <w:overflowPunct/>
              <w:topLinePunct w:val="0"/>
              <w:autoSpaceDE/>
              <w:autoSpaceDN/>
              <w:bidi w:val="0"/>
              <w:adjustRightInd/>
              <w:snapToGrid/>
              <w:spacing w:line="312" w:lineRule="auto"/>
              <w:ind w:firstLine="500" w:firstLineChars="200"/>
              <w:jc w:val="left"/>
              <w:textAlignment w:val="auto"/>
              <w:rPr>
                <w:rFonts w:hint="eastAsia" w:ascii="宋体" w:hAnsi="宋体" w:cs="宋体"/>
                <w:sz w:val="24"/>
                <w:szCs w:val="24"/>
                <w:lang w:val="zh-CN"/>
              </w:rPr>
            </w:pPr>
            <w:r>
              <w:rPr>
                <w:rFonts w:hint="eastAsia" w:ascii="宋体" w:hAnsi="宋体" w:cs="宋体"/>
                <w:sz w:val="24"/>
                <w:szCs w:val="24"/>
                <w:lang w:val="en-US" w:eastAsia="zh-CN"/>
              </w:rPr>
              <w:t>3</w:t>
            </w:r>
            <w:r>
              <w:rPr>
                <w:rFonts w:hint="eastAsia" w:ascii="宋体" w:hAnsi="宋体" w:cs="宋体"/>
                <w:sz w:val="24"/>
                <w:szCs w:val="24"/>
                <w:lang w:val="zh-CN"/>
              </w:rPr>
              <w:t>、铁道工程技术专业实训基地建设</w:t>
            </w:r>
          </w:p>
          <w:p>
            <w:pPr>
              <w:keepNext w:val="0"/>
              <w:keepLines w:val="0"/>
              <w:pageBreakBefore w:val="0"/>
              <w:widowControl w:val="0"/>
              <w:kinsoku/>
              <w:wordWrap/>
              <w:overflowPunct/>
              <w:topLinePunct w:val="0"/>
              <w:autoSpaceDE/>
              <w:autoSpaceDN/>
              <w:bidi w:val="0"/>
              <w:adjustRightInd/>
              <w:snapToGrid/>
              <w:spacing w:line="312" w:lineRule="auto"/>
              <w:ind w:firstLine="500" w:firstLineChars="200"/>
              <w:jc w:val="left"/>
              <w:textAlignment w:val="auto"/>
              <w:rPr>
                <w:rFonts w:eastAsia="黑体"/>
                <w:sz w:val="24"/>
                <w:szCs w:val="24"/>
              </w:rPr>
            </w:pPr>
            <w:r>
              <w:rPr>
                <w:rFonts w:hint="eastAsia" w:ascii="宋体" w:hAnsi="宋体" w:cs="宋体"/>
                <w:sz w:val="24"/>
                <w:szCs w:val="24"/>
                <w:lang w:val="zh-CN"/>
              </w:rPr>
              <w:t>以铁道</w:t>
            </w:r>
            <w:r>
              <w:rPr>
                <w:rFonts w:hint="eastAsia" w:ascii="宋体" w:hAnsi="宋体" w:cs="宋体"/>
                <w:sz w:val="24"/>
                <w:szCs w:val="24"/>
                <w:lang w:val="zh-CN" w:eastAsia="zh-CN"/>
              </w:rPr>
              <w:t>工程</w:t>
            </w:r>
            <w:r>
              <w:rPr>
                <w:rFonts w:hint="eastAsia" w:ascii="宋体" w:hAnsi="宋体" w:cs="宋体"/>
                <w:sz w:val="24"/>
                <w:szCs w:val="24"/>
                <w:lang w:val="zh-CN"/>
              </w:rPr>
              <w:t>为核心，在现有实训教学条件基础上，扩展、充实、调整</w:t>
            </w:r>
            <w:r>
              <w:rPr>
                <w:rFonts w:hint="eastAsia" w:ascii="宋体" w:hAnsi="宋体" w:cs="宋体"/>
                <w:sz w:val="24"/>
                <w:szCs w:val="24"/>
                <w:lang w:val="en-US" w:eastAsia="zh-CN"/>
              </w:rPr>
              <w:t>4</w:t>
            </w:r>
            <w:r>
              <w:rPr>
                <w:rFonts w:hint="eastAsia" w:ascii="宋体" w:hAnsi="宋体" w:cs="宋体"/>
                <w:sz w:val="24"/>
                <w:szCs w:val="24"/>
                <w:lang w:val="zh-CN"/>
              </w:rPr>
              <w:t>个实训教学场所。满足铁道工程技术专业实训教学条件，新增校外顶岗实习基地4个，保证学生在外顶岗实习一年以上。</w:t>
            </w:r>
          </w:p>
          <w:p>
            <w:pPr>
              <w:spacing w:line="360" w:lineRule="auto"/>
              <w:rPr>
                <w:rFonts w:eastAsia="黑体"/>
                <w:sz w:val="24"/>
              </w:rPr>
            </w:pP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14"/>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0" w:hRule="atLeast"/>
        </w:trPr>
        <w:tc>
          <w:tcPr>
            <w:tcW w:w="9301"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b/>
                <w:bCs/>
                <w:sz w:val="30"/>
                <w:szCs w:val="30"/>
              </w:rPr>
            </w:pPr>
            <w:r>
              <w:rPr>
                <w:rFonts w:hint="eastAsia"/>
                <w:b/>
                <w:bCs/>
                <w:sz w:val="30"/>
                <w:szCs w:val="30"/>
              </w:rPr>
              <w:t>铁</w:t>
            </w:r>
            <w:r>
              <w:rPr>
                <w:rFonts w:hint="eastAsia"/>
                <w:b/>
                <w:bCs/>
                <w:sz w:val="30"/>
                <w:szCs w:val="30"/>
                <w:lang w:eastAsia="zh-CN"/>
              </w:rPr>
              <w:t>道</w:t>
            </w:r>
            <w:r>
              <w:rPr>
                <w:rFonts w:hint="eastAsia"/>
                <w:b/>
                <w:bCs/>
                <w:sz w:val="30"/>
                <w:szCs w:val="30"/>
              </w:rPr>
              <w:t>工程技术专业人才培养方案</w:t>
            </w:r>
          </w:p>
          <w:p>
            <w:pPr>
              <w:keepNext w:val="0"/>
              <w:keepLines w:val="0"/>
              <w:pageBreakBefore w:val="0"/>
              <w:widowControl w:val="0"/>
              <w:tabs>
                <w:tab w:val="left" w:pos="4803"/>
              </w:tabs>
              <w:kinsoku/>
              <w:wordWrap/>
              <w:overflowPunct/>
              <w:topLinePunct w:val="0"/>
              <w:autoSpaceDE/>
              <w:autoSpaceDN/>
              <w:bidi w:val="0"/>
              <w:adjustRightInd/>
              <w:snapToGrid/>
              <w:spacing w:line="360" w:lineRule="auto"/>
              <w:textAlignment w:val="auto"/>
              <w:outlineLvl w:val="0"/>
              <w:rPr>
                <w:rFonts w:hint="eastAsia" w:ascii="宋体" w:hAnsi="宋体" w:eastAsia="宋体" w:cs="宋体"/>
                <w:sz w:val="24"/>
                <w:szCs w:val="24"/>
              </w:rPr>
            </w:pPr>
            <w:bookmarkStart w:id="0" w:name="_Toc18947"/>
            <w:bookmarkStart w:id="1" w:name="_Toc28439"/>
            <w:r>
              <w:rPr>
                <w:rFonts w:hint="eastAsia" w:ascii="宋体" w:hAnsi="宋体" w:eastAsia="宋体" w:cs="宋体"/>
                <w:b/>
                <w:bCs/>
                <w:sz w:val="28"/>
                <w:szCs w:val="28"/>
              </w:rPr>
              <w:t>一、专业名称及代码</w:t>
            </w:r>
            <w:bookmarkEnd w:id="0"/>
            <w:bookmarkEnd w:id="1"/>
            <w:r>
              <w:rPr>
                <w:rFonts w:hint="eastAsia" w:ascii="宋体" w:hAnsi="宋体" w:eastAsia="宋体" w:cs="宋体"/>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专业名称：铁</w:t>
            </w:r>
            <w:r>
              <w:rPr>
                <w:rFonts w:hint="eastAsia" w:ascii="宋体" w:hAnsi="宋体" w:eastAsia="宋体" w:cs="宋体"/>
                <w:sz w:val="24"/>
                <w:szCs w:val="24"/>
                <w:lang w:eastAsia="zh-CN"/>
              </w:rPr>
              <w:t>道</w:t>
            </w:r>
            <w:r>
              <w:rPr>
                <w:rFonts w:hint="eastAsia" w:ascii="宋体" w:hAnsi="宋体" w:eastAsia="宋体" w:cs="宋体"/>
                <w:sz w:val="24"/>
                <w:szCs w:val="24"/>
              </w:rPr>
              <w:t>工程技术</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专业代码：</w:t>
            </w:r>
            <w:r>
              <w:rPr>
                <w:rFonts w:hint="eastAsia" w:ascii="宋体" w:hAnsi="宋体" w:eastAsia="宋体" w:cs="宋体"/>
                <w:sz w:val="24"/>
                <w:szCs w:val="24"/>
                <w:lang w:val="en-US" w:eastAsia="zh-CN"/>
              </w:rPr>
              <w:t>500101</w:t>
            </w:r>
          </w:p>
          <w:p>
            <w:pPr>
              <w:keepNext w:val="0"/>
              <w:keepLines w:val="0"/>
              <w:pageBreakBefore w:val="0"/>
              <w:widowControl w:val="0"/>
              <w:tabs>
                <w:tab w:val="left" w:pos="4803"/>
              </w:tabs>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sz w:val="28"/>
                <w:szCs w:val="28"/>
              </w:rPr>
            </w:pPr>
            <w:bookmarkStart w:id="2" w:name="_Toc334"/>
            <w:bookmarkStart w:id="3" w:name="_Toc17811"/>
            <w:r>
              <w:rPr>
                <w:rFonts w:hint="eastAsia" w:ascii="宋体" w:hAnsi="宋体" w:eastAsia="宋体" w:cs="宋体"/>
                <w:b/>
                <w:bCs/>
                <w:sz w:val="28"/>
                <w:szCs w:val="28"/>
              </w:rPr>
              <w:t>二、入学要求</w:t>
            </w:r>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bookmarkStart w:id="4" w:name="_Toc30039"/>
            <w:bookmarkStart w:id="5" w:name="_Toc2997"/>
            <w:r>
              <w:rPr>
                <w:rFonts w:hint="eastAsia" w:ascii="宋体" w:hAnsi="宋体" w:eastAsia="宋体" w:cs="宋体"/>
                <w:sz w:val="24"/>
                <w:szCs w:val="24"/>
                <w:lang w:val="en-US" w:eastAsia="zh-CN"/>
              </w:rPr>
              <w:t>中等职业学校毕业生及相关专业3年制应届毕业生。</w:t>
            </w:r>
          </w:p>
          <w:p>
            <w:pPr>
              <w:keepNext w:val="0"/>
              <w:keepLines w:val="0"/>
              <w:pageBreakBefore w:val="0"/>
              <w:widowControl w:val="0"/>
              <w:tabs>
                <w:tab w:val="left" w:pos="4803"/>
              </w:tabs>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三、修业年限</w:t>
            </w:r>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cs="宋体"/>
                <w:sz w:val="24"/>
                <w:szCs w:val="24"/>
                <w:lang w:eastAsia="zh-CN"/>
              </w:rPr>
              <w:t>二</w:t>
            </w:r>
            <w:r>
              <w:rPr>
                <w:rFonts w:hint="eastAsia" w:ascii="宋体" w:hAnsi="宋体" w:eastAsia="宋体" w:cs="宋体"/>
                <w:sz w:val="24"/>
                <w:szCs w:val="24"/>
              </w:rPr>
              <w:t>年。</w:t>
            </w:r>
          </w:p>
          <w:p>
            <w:pPr>
              <w:keepNext w:val="0"/>
              <w:keepLines w:val="0"/>
              <w:pageBreakBefore w:val="0"/>
              <w:widowControl w:val="0"/>
              <w:tabs>
                <w:tab w:val="left" w:pos="4803"/>
              </w:tabs>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sz w:val="28"/>
                <w:szCs w:val="28"/>
              </w:rPr>
            </w:pPr>
            <w:bookmarkStart w:id="6" w:name="_Toc2905"/>
            <w:bookmarkStart w:id="7" w:name="_Toc30796"/>
            <w:r>
              <w:rPr>
                <w:rFonts w:hint="eastAsia" w:ascii="宋体" w:hAnsi="宋体" w:eastAsia="宋体" w:cs="宋体"/>
                <w:b/>
                <w:bCs/>
                <w:sz w:val="28"/>
                <w:szCs w:val="28"/>
              </w:rPr>
              <w:t>四、职业面向</w:t>
            </w:r>
            <w:bookmarkEnd w:id="6"/>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（一）对应行业、职业类别、岗位类别</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依据教育部《普通高等学校高等职业教育（专科）专业目录（20</w:t>
            </w:r>
            <w:r>
              <w:rPr>
                <w:rFonts w:hint="eastAsia" w:ascii="宋体" w:hAnsi="宋体" w:eastAsia="宋体" w:cs="宋体"/>
                <w:sz w:val="24"/>
                <w:szCs w:val="24"/>
                <w:lang w:val="en-US" w:eastAsia="zh-CN"/>
              </w:rPr>
              <w:t>21</w:t>
            </w:r>
            <w:r>
              <w:rPr>
                <w:rFonts w:hint="eastAsia" w:ascii="宋体" w:hAnsi="宋体" w:eastAsia="宋体" w:cs="宋体"/>
                <w:sz w:val="24"/>
                <w:szCs w:val="24"/>
              </w:rPr>
              <w:t>年）》、现行的《国民经济行业分类》（GB/T4754-2017）、《中华人民共和国职业分类大典》（2015年版），</w:t>
            </w:r>
            <w:r>
              <w:rPr>
                <w:rFonts w:hint="eastAsia" w:ascii="宋体" w:hAnsi="宋体" w:eastAsia="宋体" w:cs="宋体"/>
                <w:sz w:val="24"/>
                <w:szCs w:val="24"/>
                <w:lang w:val="en-US" w:eastAsia="zh-CN"/>
              </w:rPr>
              <w:t>2020年</w:t>
            </w:r>
            <w:r>
              <w:rPr>
                <w:rFonts w:hint="eastAsia" w:ascii="宋体" w:hAnsi="宋体" w:eastAsia="宋体" w:cs="宋体"/>
                <w:sz w:val="24"/>
                <w:szCs w:val="24"/>
                <w:lang w:eastAsia="zh-CN"/>
              </w:rPr>
              <w:t>全国铁道职业教育教学指导委员会编制的《高等职业学校铁道工程技术专业建设指导标准》，</w:t>
            </w:r>
            <w:r>
              <w:rPr>
                <w:rFonts w:hint="eastAsia" w:ascii="宋体" w:hAnsi="宋体" w:eastAsia="宋体" w:cs="宋体"/>
                <w:sz w:val="24"/>
                <w:szCs w:val="24"/>
              </w:rPr>
              <w:t>在</w:t>
            </w:r>
            <w:r>
              <w:rPr>
                <w:rFonts w:hint="eastAsia" w:ascii="宋体" w:hAnsi="宋体" w:eastAsia="宋体" w:cs="宋体"/>
                <w:sz w:val="24"/>
                <w:szCs w:val="24"/>
                <w:lang w:eastAsia="zh-CN"/>
              </w:rPr>
              <w:t>行业、</w:t>
            </w:r>
            <w:r>
              <w:rPr>
                <w:rFonts w:hint="eastAsia" w:ascii="宋体" w:hAnsi="宋体" w:eastAsia="宋体" w:cs="宋体"/>
                <w:sz w:val="24"/>
                <w:szCs w:val="24"/>
              </w:rPr>
              <w:t>企业</w:t>
            </w:r>
            <w:r>
              <w:rPr>
                <w:rFonts w:hint="eastAsia" w:ascii="宋体" w:hAnsi="宋体" w:eastAsia="宋体" w:cs="宋体"/>
                <w:sz w:val="24"/>
                <w:szCs w:val="24"/>
                <w:lang w:eastAsia="zh-CN"/>
              </w:rPr>
              <w:t>、高校</w:t>
            </w:r>
            <w:r>
              <w:rPr>
                <w:rFonts w:hint="eastAsia" w:ascii="宋体" w:hAnsi="宋体" w:eastAsia="宋体" w:cs="宋体"/>
                <w:sz w:val="24"/>
                <w:szCs w:val="24"/>
              </w:rPr>
              <w:t>调研的基础上，确定我院铁</w:t>
            </w:r>
            <w:r>
              <w:rPr>
                <w:rFonts w:hint="eastAsia" w:ascii="宋体" w:hAnsi="宋体" w:eastAsia="宋体" w:cs="宋体"/>
                <w:sz w:val="24"/>
                <w:szCs w:val="24"/>
                <w:lang w:eastAsia="zh-CN"/>
              </w:rPr>
              <w:t>道</w:t>
            </w:r>
            <w:r>
              <w:rPr>
                <w:rFonts w:hint="eastAsia" w:ascii="宋体" w:hAnsi="宋体" w:eastAsia="宋体" w:cs="宋体"/>
                <w:sz w:val="24"/>
                <w:szCs w:val="24"/>
              </w:rPr>
              <w:t>工程技术专业职业面向（表1）。</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hint="eastAsia" w:ascii="宋体" w:hAnsi="宋体" w:eastAsia="宋体" w:cs="宋体"/>
                <w:b/>
                <w:bCs/>
                <w:sz w:val="24"/>
                <w:szCs w:val="28"/>
              </w:rPr>
            </w:pPr>
            <w:r>
              <w:rPr>
                <w:rFonts w:hint="eastAsia" w:ascii="宋体" w:hAnsi="宋体" w:eastAsia="宋体" w:cs="宋体"/>
                <w:b/>
                <w:bCs/>
                <w:sz w:val="24"/>
                <w:szCs w:val="28"/>
              </w:rPr>
              <w:t>表1  铁</w:t>
            </w:r>
            <w:r>
              <w:rPr>
                <w:rFonts w:hint="eastAsia" w:ascii="宋体" w:hAnsi="宋体" w:eastAsia="宋体" w:cs="宋体"/>
                <w:b/>
                <w:bCs/>
                <w:sz w:val="24"/>
                <w:szCs w:val="28"/>
                <w:lang w:eastAsia="zh-CN"/>
              </w:rPr>
              <w:t>道</w:t>
            </w:r>
            <w:r>
              <w:rPr>
                <w:rFonts w:hint="eastAsia" w:ascii="宋体" w:hAnsi="宋体" w:eastAsia="宋体" w:cs="宋体"/>
                <w:b/>
                <w:bCs/>
                <w:sz w:val="24"/>
                <w:szCs w:val="28"/>
              </w:rPr>
              <w:t>工程技术专业职业面向</w:t>
            </w:r>
          </w:p>
          <w:tbl>
            <w:tblPr>
              <w:tblStyle w:val="14"/>
              <w:tblpPr w:leftFromText="180" w:rightFromText="180" w:vertAnchor="text" w:horzAnchor="page" w:tblpXSpec="center" w:tblpY="174"/>
              <w:tblOverlap w:val="never"/>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326"/>
              <w:gridCol w:w="1295"/>
              <w:gridCol w:w="1049"/>
              <w:gridCol w:w="2102"/>
              <w:gridCol w:w="1596"/>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0" w:hRule="atLeast"/>
                <w:jc w:val="center"/>
              </w:trPr>
              <w:tc>
                <w:tcPr>
                  <w:tcW w:w="757" w:type="pct"/>
                  <w:noWrap w:val="0"/>
                  <w:vAlign w:val="center"/>
                </w:tcPr>
                <w:p>
                  <w:pPr>
                    <w:widowControl/>
                    <w:jc w:val="center"/>
                    <w:rPr>
                      <w:rFonts w:hint="eastAsia"/>
                      <w:b/>
                      <w:bCs/>
                    </w:rPr>
                  </w:pPr>
                  <w:r>
                    <w:rPr>
                      <w:rFonts w:hint="eastAsia"/>
                      <w:b/>
                      <w:bCs/>
                    </w:rPr>
                    <w:t>所属专业大类</w:t>
                  </w:r>
                </w:p>
                <w:p>
                  <w:pPr>
                    <w:widowControl/>
                    <w:jc w:val="center"/>
                    <w:rPr>
                      <w:rFonts w:hint="eastAsia"/>
                      <w:b/>
                      <w:bCs/>
                    </w:rPr>
                  </w:pPr>
                  <w:r>
                    <w:rPr>
                      <w:rFonts w:hint="eastAsia"/>
                      <w:b/>
                      <w:bCs/>
                    </w:rPr>
                    <w:t>（代码）</w:t>
                  </w:r>
                </w:p>
              </w:tc>
              <w:tc>
                <w:tcPr>
                  <w:tcW w:w="739" w:type="pct"/>
                  <w:noWrap w:val="0"/>
                  <w:vAlign w:val="center"/>
                </w:tcPr>
                <w:p>
                  <w:pPr>
                    <w:widowControl/>
                    <w:jc w:val="center"/>
                    <w:rPr>
                      <w:rFonts w:hint="eastAsia"/>
                      <w:b/>
                      <w:bCs/>
                    </w:rPr>
                  </w:pPr>
                  <w:r>
                    <w:rPr>
                      <w:rFonts w:hint="eastAsia"/>
                      <w:b/>
                      <w:bCs/>
                    </w:rPr>
                    <w:t>所属专业类</w:t>
                  </w:r>
                </w:p>
                <w:p>
                  <w:pPr>
                    <w:widowControl/>
                    <w:jc w:val="center"/>
                    <w:rPr>
                      <w:rFonts w:hint="eastAsia"/>
                      <w:b/>
                      <w:bCs/>
                    </w:rPr>
                  </w:pPr>
                  <w:r>
                    <w:rPr>
                      <w:rFonts w:hint="eastAsia"/>
                      <w:b/>
                      <w:bCs/>
                    </w:rPr>
                    <w:t>（代码）</w:t>
                  </w:r>
                </w:p>
              </w:tc>
              <w:tc>
                <w:tcPr>
                  <w:tcW w:w="599" w:type="pct"/>
                  <w:noWrap w:val="0"/>
                  <w:vAlign w:val="center"/>
                </w:tcPr>
                <w:p>
                  <w:pPr>
                    <w:jc w:val="center"/>
                    <w:rPr>
                      <w:rFonts w:hint="eastAsia"/>
                      <w:b/>
                      <w:bCs/>
                    </w:rPr>
                  </w:pPr>
                  <w:r>
                    <w:rPr>
                      <w:rFonts w:hint="eastAsia"/>
                      <w:b/>
                      <w:bCs/>
                    </w:rPr>
                    <w:t>对应行业</w:t>
                  </w:r>
                </w:p>
                <w:p>
                  <w:pPr>
                    <w:jc w:val="center"/>
                    <w:rPr>
                      <w:rFonts w:hint="eastAsia"/>
                      <w:b/>
                      <w:bCs/>
                    </w:rPr>
                  </w:pPr>
                  <w:r>
                    <w:rPr>
                      <w:rFonts w:hint="eastAsia"/>
                      <w:b/>
                      <w:bCs/>
                    </w:rPr>
                    <w:t>（代码）</w:t>
                  </w:r>
                </w:p>
              </w:tc>
              <w:tc>
                <w:tcPr>
                  <w:tcW w:w="1200" w:type="pct"/>
                  <w:noWrap w:val="0"/>
                  <w:vAlign w:val="center"/>
                </w:tcPr>
                <w:p>
                  <w:pPr>
                    <w:jc w:val="center"/>
                    <w:rPr>
                      <w:rFonts w:hint="eastAsia"/>
                      <w:b/>
                      <w:bCs/>
                    </w:rPr>
                  </w:pPr>
                  <w:r>
                    <w:rPr>
                      <w:rFonts w:hint="eastAsia"/>
                      <w:b/>
                      <w:bCs/>
                    </w:rPr>
                    <w:t>主要职业类别</w:t>
                  </w:r>
                </w:p>
                <w:p>
                  <w:pPr>
                    <w:jc w:val="center"/>
                    <w:rPr>
                      <w:rFonts w:hint="eastAsia"/>
                      <w:b/>
                      <w:bCs/>
                    </w:rPr>
                  </w:pPr>
                  <w:r>
                    <w:rPr>
                      <w:rFonts w:hint="eastAsia"/>
                      <w:b/>
                      <w:bCs/>
                    </w:rPr>
                    <w:t>（代码）</w:t>
                  </w:r>
                </w:p>
              </w:tc>
              <w:tc>
                <w:tcPr>
                  <w:tcW w:w="911" w:type="pct"/>
                  <w:noWrap w:val="0"/>
                  <w:vAlign w:val="center"/>
                </w:tcPr>
                <w:p>
                  <w:pPr>
                    <w:widowControl/>
                    <w:jc w:val="center"/>
                    <w:rPr>
                      <w:rFonts w:hint="eastAsia"/>
                      <w:b/>
                      <w:bCs/>
                    </w:rPr>
                  </w:pPr>
                  <w:r>
                    <w:rPr>
                      <w:rFonts w:hint="eastAsia"/>
                      <w:b/>
                      <w:bCs/>
                    </w:rPr>
                    <w:t>主要岗位类别</w:t>
                  </w:r>
                </w:p>
                <w:p>
                  <w:pPr>
                    <w:widowControl/>
                    <w:jc w:val="center"/>
                    <w:rPr>
                      <w:rFonts w:hint="eastAsia"/>
                      <w:b/>
                      <w:bCs/>
                    </w:rPr>
                  </w:pPr>
                  <w:r>
                    <w:rPr>
                      <w:rFonts w:hint="eastAsia"/>
                      <w:b/>
                      <w:bCs/>
                    </w:rPr>
                    <w:t>（或技术领域）</w:t>
                  </w:r>
                </w:p>
                <w:p>
                  <w:pPr>
                    <w:widowControl/>
                    <w:jc w:val="center"/>
                    <w:rPr>
                      <w:rFonts w:hint="eastAsia"/>
                      <w:b/>
                      <w:bCs/>
                    </w:rPr>
                  </w:pPr>
                  <w:r>
                    <w:rPr>
                      <w:rFonts w:hint="eastAsia"/>
                      <w:b/>
                      <w:bCs/>
                    </w:rPr>
                    <w:t>举例</w:t>
                  </w:r>
                </w:p>
              </w:tc>
              <w:tc>
                <w:tcPr>
                  <w:tcW w:w="790" w:type="pct"/>
                  <w:noWrap w:val="0"/>
                  <w:vAlign w:val="center"/>
                </w:tcPr>
                <w:p>
                  <w:pPr>
                    <w:widowControl/>
                    <w:jc w:val="center"/>
                    <w:rPr>
                      <w:rFonts w:hint="eastAsia"/>
                      <w:b/>
                      <w:bCs/>
                    </w:rPr>
                  </w:pPr>
                  <w:r>
                    <w:rPr>
                      <w:rFonts w:hint="eastAsia"/>
                      <w:b/>
                      <w:bCs/>
                    </w:rPr>
                    <w:t>职业资格证书举例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83" w:hRule="atLeast"/>
                <w:jc w:val="center"/>
              </w:trPr>
              <w:tc>
                <w:tcPr>
                  <w:tcW w:w="757" w:type="pct"/>
                  <w:noWrap w:val="0"/>
                  <w:vAlign w:val="top"/>
                </w:tcPr>
                <w:p>
                  <w:pPr>
                    <w:jc w:val="left"/>
                    <w:rPr>
                      <w:rFonts w:hint="eastAsia"/>
                    </w:rPr>
                  </w:pPr>
                  <w:r>
                    <w:rPr>
                      <w:rFonts w:hint="eastAsia"/>
                    </w:rPr>
                    <w:t>交通运输大类</w:t>
                  </w:r>
                </w:p>
                <w:p>
                  <w:pPr>
                    <w:jc w:val="left"/>
                    <w:rPr>
                      <w:rFonts w:hint="eastAsia"/>
                    </w:rPr>
                  </w:pPr>
                  <w:r>
                    <w:rPr>
                      <w:rFonts w:hint="eastAsia"/>
                    </w:rPr>
                    <w:t>(</w:t>
                  </w:r>
                  <w:r>
                    <w:rPr>
                      <w:rFonts w:hint="eastAsia"/>
                      <w:lang w:val="en-US" w:eastAsia="zh-CN"/>
                    </w:rPr>
                    <w:t>50</w:t>
                  </w:r>
                  <w:r>
                    <w:rPr>
                      <w:rFonts w:hint="eastAsia"/>
                    </w:rPr>
                    <w:t>)</w:t>
                  </w:r>
                </w:p>
              </w:tc>
              <w:tc>
                <w:tcPr>
                  <w:tcW w:w="739" w:type="pct"/>
                  <w:noWrap w:val="0"/>
                  <w:vAlign w:val="top"/>
                </w:tcPr>
                <w:p>
                  <w:pPr>
                    <w:jc w:val="left"/>
                    <w:rPr>
                      <w:rFonts w:hint="eastAsia"/>
                    </w:rPr>
                  </w:pPr>
                  <w:r>
                    <w:rPr>
                      <w:rFonts w:hint="eastAsia"/>
                    </w:rPr>
                    <w:t>铁道运输类</w:t>
                  </w:r>
                  <w:r>
                    <w:rPr>
                      <w:rFonts w:hint="eastAsia"/>
                      <w:lang w:val="en-US" w:eastAsia="zh-CN"/>
                    </w:rPr>
                    <w:t>（5001）</w:t>
                  </w:r>
                </w:p>
                <w:p>
                  <w:pPr>
                    <w:jc w:val="left"/>
                    <w:rPr>
                      <w:rFonts w:hint="eastAsia"/>
                    </w:rPr>
                  </w:pPr>
                </w:p>
              </w:tc>
              <w:tc>
                <w:tcPr>
                  <w:tcW w:w="599" w:type="pct"/>
                  <w:noWrap w:val="0"/>
                  <w:vAlign w:val="top"/>
                </w:tcPr>
                <w:p>
                  <w:pPr>
                    <w:jc w:val="left"/>
                    <w:rPr>
                      <w:rFonts w:hint="eastAsia"/>
                      <w:lang w:val="en-US" w:eastAsia="zh-CN"/>
                    </w:rPr>
                  </w:pPr>
                  <w:r>
                    <w:rPr>
                      <w:rFonts w:hint="eastAsia"/>
                      <w:lang w:val="en-US" w:eastAsia="zh-CN"/>
                    </w:rPr>
                    <w:t xml:space="preserve">土木工程建筑业 </w:t>
                  </w:r>
                </w:p>
                <w:p>
                  <w:pPr>
                    <w:jc w:val="left"/>
                    <w:rPr>
                      <w:rFonts w:hint="eastAsia"/>
                      <w:lang w:val="en-US" w:eastAsia="zh-CN"/>
                    </w:rPr>
                  </w:pPr>
                  <w:r>
                    <w:rPr>
                      <w:rFonts w:hint="eastAsia"/>
                      <w:lang w:val="en-US" w:eastAsia="zh-CN"/>
                    </w:rPr>
                    <w:t xml:space="preserve">（E48）； </w:t>
                  </w:r>
                </w:p>
                <w:p>
                  <w:pPr>
                    <w:jc w:val="left"/>
                    <w:rPr>
                      <w:rFonts w:hint="eastAsia"/>
                      <w:lang w:val="en-US" w:eastAsia="zh-CN"/>
                    </w:rPr>
                  </w:pPr>
                  <w:r>
                    <w:rPr>
                      <w:rFonts w:hint="eastAsia"/>
                      <w:lang w:val="en-US" w:eastAsia="zh-CN"/>
                    </w:rPr>
                    <w:t>铁路运输业（G53）</w:t>
                  </w:r>
                </w:p>
                <w:p>
                  <w:pPr>
                    <w:jc w:val="left"/>
                    <w:rPr>
                      <w:rFonts w:hint="eastAsia"/>
                      <w:lang w:val="en-US" w:eastAsia="zh-CN"/>
                    </w:rPr>
                  </w:pPr>
                  <w:r>
                    <w:rPr>
                      <w:rFonts w:hint="eastAsia"/>
                      <w:lang w:val="en-US" w:eastAsia="zh-CN"/>
                    </w:rPr>
                    <w:t xml:space="preserve"> </w:t>
                  </w:r>
                </w:p>
                <w:p>
                  <w:pPr>
                    <w:jc w:val="left"/>
                    <w:rPr>
                      <w:rFonts w:hint="eastAsia"/>
                    </w:rPr>
                  </w:pPr>
                </w:p>
              </w:tc>
              <w:tc>
                <w:tcPr>
                  <w:tcW w:w="1200" w:type="pct"/>
                  <w:noWrap w:val="0"/>
                  <w:vAlign w:val="top"/>
                </w:tcPr>
                <w:p>
                  <w:pPr>
                    <w:jc w:val="left"/>
                    <w:rPr>
                      <w:rFonts w:hint="eastAsia"/>
                    </w:rPr>
                  </w:pPr>
                  <w:r>
                    <w:rPr>
                      <w:rFonts w:hint="eastAsia"/>
                      <w:lang w:val="en-US" w:eastAsia="zh-CN"/>
                    </w:rPr>
                    <w:t xml:space="preserve">铁道工务工程技术人员（2-02-17-06）； </w:t>
                  </w:r>
                </w:p>
                <w:p>
                  <w:pPr>
                    <w:jc w:val="left"/>
                    <w:rPr>
                      <w:rFonts w:hint="eastAsia"/>
                    </w:rPr>
                  </w:pPr>
                  <w:r>
                    <w:rPr>
                      <w:rFonts w:hint="eastAsia"/>
                      <w:lang w:val="en-US" w:eastAsia="zh-CN"/>
                    </w:rPr>
                    <w:t xml:space="preserve">铁路建筑工程技术人员（2-02-18-12）； </w:t>
                  </w:r>
                </w:p>
                <w:p>
                  <w:pPr>
                    <w:jc w:val="left"/>
                    <w:rPr>
                      <w:rFonts w:hint="eastAsia"/>
                    </w:rPr>
                  </w:pPr>
                  <w:r>
                    <w:rPr>
                      <w:rFonts w:hint="eastAsia"/>
                      <w:lang w:val="en-US" w:eastAsia="zh-CN"/>
                    </w:rPr>
                    <w:t xml:space="preserve">铁路线桥工 </w:t>
                  </w:r>
                </w:p>
                <w:p>
                  <w:pPr>
                    <w:jc w:val="left"/>
                    <w:rPr>
                      <w:rFonts w:hint="eastAsia"/>
                    </w:rPr>
                  </w:pPr>
                  <w:r>
                    <w:rPr>
                      <w:rFonts w:hint="eastAsia"/>
                      <w:lang w:val="en-US" w:eastAsia="zh-CN"/>
                    </w:rPr>
                    <w:t>（6-29-02-02）</w:t>
                  </w:r>
                </w:p>
              </w:tc>
              <w:tc>
                <w:tcPr>
                  <w:tcW w:w="911" w:type="pct"/>
                  <w:noWrap w:val="0"/>
                  <w:vAlign w:val="top"/>
                </w:tcPr>
                <w:p>
                  <w:pPr>
                    <w:jc w:val="left"/>
                    <w:rPr>
                      <w:rFonts w:hint="eastAsia"/>
                    </w:rPr>
                  </w:pPr>
                  <w:r>
                    <w:rPr>
                      <w:rFonts w:hint="eastAsia"/>
                      <w:lang w:val="en-US" w:eastAsia="zh-CN"/>
                    </w:rPr>
                    <w:t xml:space="preserve">铁路轨道施工 与维护； </w:t>
                  </w:r>
                </w:p>
                <w:p>
                  <w:pPr>
                    <w:jc w:val="left"/>
                    <w:rPr>
                      <w:rFonts w:hint="eastAsia"/>
                    </w:rPr>
                  </w:pPr>
                  <w:r>
                    <w:rPr>
                      <w:rFonts w:hint="eastAsia"/>
                      <w:lang w:val="en-US" w:eastAsia="zh-CN"/>
                    </w:rPr>
                    <w:t xml:space="preserve">铁路路基施工 与维护； </w:t>
                  </w:r>
                </w:p>
                <w:p>
                  <w:pPr>
                    <w:jc w:val="left"/>
                    <w:rPr>
                      <w:rFonts w:hint="eastAsia"/>
                    </w:rPr>
                  </w:pPr>
                  <w:r>
                    <w:rPr>
                      <w:rFonts w:hint="eastAsia"/>
                      <w:lang w:val="en-US" w:eastAsia="zh-CN"/>
                    </w:rPr>
                    <w:t>铁路桥隧施工 与维护</w:t>
                  </w:r>
                </w:p>
                <w:p>
                  <w:pPr>
                    <w:jc w:val="left"/>
                    <w:rPr>
                      <w:rFonts w:hint="eastAsia"/>
                    </w:rPr>
                  </w:pPr>
                </w:p>
              </w:tc>
              <w:tc>
                <w:tcPr>
                  <w:tcW w:w="790" w:type="pct"/>
                  <w:noWrap w:val="0"/>
                  <w:vAlign w:val="top"/>
                </w:tcPr>
                <w:p>
                  <w:pPr>
                    <w:jc w:val="left"/>
                    <w:rPr>
                      <w:rFonts w:hint="eastAsia"/>
                    </w:rPr>
                  </w:pPr>
                  <w:r>
                    <w:rPr>
                      <w:rFonts w:hint="eastAsia"/>
                      <w:lang w:val="en-US" w:eastAsia="zh-CN"/>
                    </w:rPr>
                    <w:t>铁道工程施工技术员</w:t>
                  </w:r>
                  <w:r>
                    <w:rPr>
                      <w:rFonts w:hint="eastAsia"/>
                    </w:rPr>
                    <w:t>、</w:t>
                  </w:r>
                </w:p>
                <w:p>
                  <w:pPr>
                    <w:jc w:val="left"/>
                    <w:rPr>
                      <w:rFonts w:hint="eastAsia"/>
                    </w:rPr>
                  </w:pPr>
                  <w:r>
                    <w:rPr>
                      <w:rFonts w:hint="eastAsia"/>
                    </w:rPr>
                    <w:t>安全员、</w:t>
                  </w:r>
                </w:p>
                <w:p>
                  <w:pPr>
                    <w:jc w:val="left"/>
                    <w:rPr>
                      <w:rFonts w:hint="eastAsia"/>
                    </w:rPr>
                  </w:pPr>
                  <w:r>
                    <w:rPr>
                      <w:rFonts w:hint="eastAsia"/>
                    </w:rPr>
                    <w:t>试验员、</w:t>
                  </w:r>
                </w:p>
                <w:p>
                  <w:pPr>
                    <w:jc w:val="left"/>
                    <w:rPr>
                      <w:rFonts w:hint="eastAsia"/>
                    </w:rPr>
                  </w:pPr>
                  <w:r>
                    <w:rPr>
                      <w:rFonts w:hint="eastAsia"/>
                    </w:rPr>
                    <w:t>测量员、</w:t>
                  </w:r>
                </w:p>
                <w:p>
                  <w:pPr>
                    <w:jc w:val="left"/>
                    <w:rPr>
                      <w:rFonts w:hint="eastAsia"/>
                    </w:rPr>
                  </w:pPr>
                  <w:r>
                    <w:rPr>
                      <w:rFonts w:hint="eastAsia"/>
                    </w:rPr>
                    <w:t>监理员、</w:t>
                  </w:r>
                </w:p>
                <w:p>
                  <w:pPr>
                    <w:jc w:val="left"/>
                    <w:rPr>
                      <w:rFonts w:hint="eastAsia"/>
                    </w:rPr>
                  </w:pPr>
                  <w:r>
                    <w:rPr>
                      <w:rFonts w:hint="eastAsia"/>
                    </w:rPr>
                    <w:t>资料员、</w:t>
                  </w:r>
                </w:p>
                <w:p>
                  <w:pPr>
                    <w:jc w:val="left"/>
                    <w:rPr>
                      <w:rFonts w:hint="eastAsia"/>
                    </w:rPr>
                  </w:pPr>
                  <w:r>
                    <w:rPr>
                      <w:rFonts w:hint="eastAsia"/>
                    </w:rPr>
                    <w:t>铁路线路工、</w:t>
                  </w:r>
                </w:p>
                <w:p>
                  <w:pPr>
                    <w:jc w:val="left"/>
                    <w:rPr>
                      <w:rFonts w:hint="eastAsia"/>
                    </w:rPr>
                  </w:pPr>
                  <w:r>
                    <w:rPr>
                      <w:rFonts w:hint="eastAsia"/>
                    </w:rPr>
                    <w:t>铁路桥隧工</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（二）岗位工作任务和职业能力分析</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在对企业进行充分调研的基础上，与行业、企业、高校合作，共同分析铁道工程技术专业的岗位工作任务和职业能力（表2）。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表2   岗位工作任务和职业能力</w:t>
            </w:r>
          </w:p>
          <w:tbl>
            <w:tblPr>
              <w:tblStyle w:val="14"/>
              <w:tblW w:w="4815" w:type="pct"/>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159"/>
              <w:gridCol w:w="5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73" w:type="pct"/>
                  <w:noWrap w:val="0"/>
                  <w:vAlign w:val="center"/>
                </w:tcPr>
                <w:p>
                  <w:pPr>
                    <w:jc w:val="center"/>
                    <w:rPr>
                      <w:rFonts w:hint="eastAsia"/>
                      <w:b/>
                      <w:bCs/>
                    </w:rPr>
                  </w:pPr>
                  <w:r>
                    <w:rPr>
                      <w:rFonts w:hint="eastAsia"/>
                      <w:b/>
                      <w:bCs/>
                    </w:rPr>
                    <w:t>岗位</w:t>
                  </w:r>
                </w:p>
              </w:tc>
              <w:tc>
                <w:tcPr>
                  <w:tcW w:w="1235" w:type="pct"/>
                  <w:noWrap w:val="0"/>
                  <w:vAlign w:val="center"/>
                </w:tcPr>
                <w:p>
                  <w:pPr>
                    <w:jc w:val="center"/>
                    <w:rPr>
                      <w:rFonts w:hint="eastAsia"/>
                      <w:b/>
                      <w:bCs/>
                    </w:rPr>
                  </w:pPr>
                  <w:r>
                    <w:rPr>
                      <w:rFonts w:hint="eastAsia"/>
                      <w:b/>
                      <w:bCs/>
                    </w:rPr>
                    <w:t>工作任务</w:t>
                  </w:r>
                </w:p>
              </w:tc>
              <w:tc>
                <w:tcPr>
                  <w:tcW w:w="289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b/>
                      <w:bCs/>
                    </w:rPr>
                  </w:pPr>
                  <w:r>
                    <w:rPr>
                      <w:rFonts w:hint="eastAsia"/>
                      <w:b/>
                      <w:bCs/>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pct"/>
                  <w:noWrap w:val="0"/>
                  <w:vAlign w:val="center"/>
                </w:tcPr>
                <w:p>
                  <w:pPr>
                    <w:jc w:val="center"/>
                    <w:rPr>
                      <w:rFonts w:hint="eastAsia"/>
                    </w:rPr>
                  </w:pPr>
                  <w:r>
                    <w:rPr>
                      <w:rFonts w:hint="eastAsia"/>
                    </w:rPr>
                    <w:t>施工员</w:t>
                  </w:r>
                </w:p>
              </w:tc>
              <w:tc>
                <w:tcPr>
                  <w:tcW w:w="1235" w:type="pct"/>
                  <w:noWrap w:val="0"/>
                  <w:vAlign w:val="center"/>
                </w:tcPr>
                <w:p>
                  <w:pPr>
                    <w:tabs>
                      <w:tab w:val="left" w:pos="0"/>
                    </w:tabs>
                    <w:rPr>
                      <w:rFonts w:hint="eastAsia"/>
                    </w:rPr>
                  </w:pPr>
                  <w:r>
                    <w:rPr>
                      <w:rFonts w:hint="eastAsia"/>
                    </w:rPr>
                    <w:t>从事</w:t>
                  </w:r>
                  <w:r>
                    <w:rPr>
                      <w:rFonts w:hint="eastAsia"/>
                      <w:lang w:eastAsia="zh-CN"/>
                    </w:rPr>
                    <w:t>铁路</w:t>
                  </w:r>
                  <w:r>
                    <w:rPr>
                      <w:rFonts w:hint="eastAsia"/>
                    </w:rPr>
                    <w:t>线路、桥梁、隧道工程施工一线的技术、组织及管理</w:t>
                  </w:r>
                </w:p>
              </w:tc>
              <w:tc>
                <w:tcPr>
                  <w:tcW w:w="2891" w:type="pct"/>
                  <w:noWrap w:val="0"/>
                  <w:vAlign w:val="center"/>
                </w:tcPr>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rPr>
                  </w:pPr>
                  <w:r>
                    <w:rPr>
                      <w:rFonts w:hint="eastAsia"/>
                    </w:rPr>
                    <w:t>1.</w:t>
                  </w:r>
                  <w:r>
                    <w:rPr>
                      <w:rFonts w:hint="eastAsia"/>
                      <w:lang w:eastAsia="zh-CN"/>
                    </w:rPr>
                    <w:t>铁路</w:t>
                  </w:r>
                  <w:r>
                    <w:rPr>
                      <w:rFonts w:hint="eastAsia"/>
                    </w:rPr>
                    <w:t>工程施工、经营和管理工作能力；</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rPr>
                  </w:pPr>
                  <w:r>
                    <w:rPr>
                      <w:rFonts w:hint="eastAsia"/>
                    </w:rPr>
                    <w:t>2</w:t>
                  </w:r>
                  <w:r>
                    <w:rPr>
                      <w:rFonts w:hint="eastAsia"/>
                      <w:lang w:val="en-US" w:eastAsia="zh-CN"/>
                    </w:rPr>
                    <w:t>.</w:t>
                  </w:r>
                  <w:r>
                    <w:rPr>
                      <w:rFonts w:hint="eastAsia"/>
                      <w:lang w:eastAsia="zh-CN"/>
                    </w:rPr>
                    <w:t>铁路</w:t>
                  </w:r>
                  <w:r>
                    <w:rPr>
                      <w:rFonts w:hint="eastAsia"/>
                    </w:rPr>
                    <w:t>工程施工组织、实施的能力；</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rPr>
                  </w:pPr>
                  <w:r>
                    <w:rPr>
                      <w:rFonts w:hint="eastAsia"/>
                    </w:rPr>
                    <w:t>3.读图和利用计算机绘图能力；</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rPr>
                  </w:pPr>
                  <w:r>
                    <w:rPr>
                      <w:rFonts w:hint="eastAsia"/>
                    </w:rPr>
                    <w:t>4.利用各种媒体获取信息的能力；</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rPr>
                  </w:pPr>
                  <w:r>
                    <w:rPr>
                      <w:rFonts w:hint="eastAsia"/>
                    </w:rPr>
                    <w:t>5.一定的经营开发能力。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pct"/>
                  <w:noWrap w:val="0"/>
                  <w:vAlign w:val="center"/>
                </w:tcPr>
                <w:p>
                  <w:pPr>
                    <w:jc w:val="center"/>
                    <w:rPr>
                      <w:rFonts w:hint="eastAsia"/>
                    </w:rPr>
                  </w:pPr>
                  <w:r>
                    <w:rPr>
                      <w:rFonts w:hint="eastAsia"/>
                    </w:rPr>
                    <w:t>测量员</w:t>
                  </w:r>
                </w:p>
              </w:tc>
              <w:tc>
                <w:tcPr>
                  <w:tcW w:w="1235" w:type="pct"/>
                  <w:noWrap w:val="0"/>
                  <w:vAlign w:val="center"/>
                </w:tcPr>
                <w:p>
                  <w:pPr>
                    <w:tabs>
                      <w:tab w:val="left" w:pos="0"/>
                    </w:tabs>
                    <w:rPr>
                      <w:rFonts w:hint="eastAsia"/>
                    </w:rPr>
                  </w:pPr>
                  <w:r>
                    <w:rPr>
                      <w:rFonts w:hint="eastAsia"/>
                    </w:rPr>
                    <w:t>从事铁</w:t>
                  </w:r>
                  <w:r>
                    <w:rPr>
                      <w:rFonts w:hint="eastAsia"/>
                      <w:lang w:eastAsia="zh-CN"/>
                    </w:rPr>
                    <w:t>路</w:t>
                  </w:r>
                  <w:r>
                    <w:rPr>
                      <w:rFonts w:hint="eastAsia"/>
                    </w:rPr>
                    <w:t>线路、桥梁、隧道工程施工测量和沉降观测</w:t>
                  </w:r>
                </w:p>
              </w:tc>
              <w:tc>
                <w:tcPr>
                  <w:tcW w:w="2891" w:type="pct"/>
                  <w:noWrap w:val="0"/>
                  <w:vAlign w:val="center"/>
                </w:tcPr>
                <w:p>
                  <w:pPr>
                    <w:tabs>
                      <w:tab w:val="left" w:pos="0"/>
                    </w:tabs>
                    <w:rPr>
                      <w:rFonts w:hint="eastAsia"/>
                    </w:rPr>
                  </w:pPr>
                  <w:r>
                    <w:rPr>
                      <w:rFonts w:hint="eastAsia"/>
                    </w:rPr>
                    <w:t>1.</w:t>
                  </w:r>
                  <w:r>
                    <w:rPr>
                      <w:rFonts w:hint="eastAsia"/>
                      <w:lang w:eastAsia="zh-CN"/>
                    </w:rPr>
                    <w:t>铁路</w:t>
                  </w:r>
                  <w:r>
                    <w:rPr>
                      <w:rFonts w:hint="eastAsia"/>
                    </w:rPr>
                    <w:t>工程施工测量放样的能力；</w:t>
                  </w:r>
                </w:p>
                <w:p>
                  <w:pPr>
                    <w:tabs>
                      <w:tab w:val="left" w:pos="0"/>
                    </w:tabs>
                    <w:rPr>
                      <w:rFonts w:hint="eastAsia"/>
                    </w:rPr>
                  </w:pPr>
                  <w:r>
                    <w:rPr>
                      <w:rFonts w:hint="eastAsia"/>
                    </w:rPr>
                    <w:t>2.</w:t>
                  </w:r>
                  <w:r>
                    <w:rPr>
                      <w:rFonts w:hint="eastAsia"/>
                      <w:lang w:eastAsia="zh-CN"/>
                    </w:rPr>
                    <w:t>铁路</w:t>
                  </w:r>
                  <w:r>
                    <w:rPr>
                      <w:rFonts w:hint="eastAsia"/>
                    </w:rPr>
                    <w:t>工程施工控制测量的能力；</w:t>
                  </w:r>
                </w:p>
                <w:p>
                  <w:pPr>
                    <w:tabs>
                      <w:tab w:val="left" w:pos="0"/>
                    </w:tabs>
                    <w:rPr>
                      <w:rFonts w:hint="eastAsia"/>
                    </w:rPr>
                  </w:pPr>
                  <w:r>
                    <w:rPr>
                      <w:rFonts w:hint="eastAsia"/>
                    </w:rPr>
                    <w:t>3.计算机绘图能力；</w:t>
                  </w:r>
                </w:p>
                <w:p>
                  <w:pPr>
                    <w:tabs>
                      <w:tab w:val="left" w:pos="0"/>
                    </w:tabs>
                    <w:rPr>
                      <w:rFonts w:hint="eastAsia"/>
                    </w:rPr>
                  </w:pPr>
                  <w:r>
                    <w:rPr>
                      <w:rFonts w:hint="eastAsia"/>
                    </w:rPr>
                    <w:t>4.利用多种渠道获取信息的能力；</w:t>
                  </w:r>
                </w:p>
                <w:p>
                  <w:pPr>
                    <w:tabs>
                      <w:tab w:val="left" w:pos="0"/>
                    </w:tabs>
                    <w:rPr>
                      <w:rFonts w:hint="eastAsia"/>
                    </w:rPr>
                  </w:pPr>
                  <w:r>
                    <w:rPr>
                      <w:rFonts w:hint="eastAsia"/>
                    </w:rPr>
                    <w:t>5.施工测量计算能力；</w:t>
                  </w:r>
                </w:p>
                <w:p>
                  <w:pPr>
                    <w:tabs>
                      <w:tab w:val="left" w:pos="0"/>
                    </w:tabs>
                    <w:rPr>
                      <w:rFonts w:hint="eastAsia"/>
                    </w:rPr>
                  </w:pPr>
                  <w:r>
                    <w:rPr>
                      <w:rFonts w:hint="eastAsia"/>
                    </w:rPr>
                    <w:t>6.一定的设备保管能力。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pct"/>
                  <w:noWrap w:val="0"/>
                  <w:vAlign w:val="center"/>
                </w:tcPr>
                <w:p>
                  <w:pPr>
                    <w:jc w:val="center"/>
                    <w:rPr>
                      <w:rFonts w:hint="eastAsia"/>
                    </w:rPr>
                  </w:pPr>
                  <w:r>
                    <w:rPr>
                      <w:rFonts w:hint="eastAsia"/>
                    </w:rPr>
                    <w:t>试验员</w:t>
                  </w:r>
                </w:p>
              </w:tc>
              <w:tc>
                <w:tcPr>
                  <w:tcW w:w="1235" w:type="pct"/>
                  <w:noWrap w:val="0"/>
                  <w:vAlign w:val="center"/>
                </w:tcPr>
                <w:p>
                  <w:pPr>
                    <w:tabs>
                      <w:tab w:val="left" w:pos="0"/>
                    </w:tabs>
                    <w:rPr>
                      <w:rFonts w:hint="eastAsia"/>
                    </w:rPr>
                  </w:pPr>
                  <w:r>
                    <w:rPr>
                      <w:rFonts w:hint="eastAsia"/>
                    </w:rPr>
                    <w:t>从事铁</w:t>
                  </w:r>
                  <w:r>
                    <w:rPr>
                      <w:rFonts w:hint="eastAsia"/>
                      <w:lang w:eastAsia="zh-CN"/>
                    </w:rPr>
                    <w:t>路</w:t>
                  </w:r>
                  <w:r>
                    <w:rPr>
                      <w:rFonts w:hint="eastAsia"/>
                    </w:rPr>
                    <w:t>线路、桥梁、隧道工程施工现场一线的施工质量和材料的检测</w:t>
                  </w:r>
                </w:p>
              </w:tc>
              <w:tc>
                <w:tcPr>
                  <w:tcW w:w="2891" w:type="pct"/>
                  <w:noWrap w:val="0"/>
                  <w:vAlign w:val="center"/>
                </w:tcPr>
                <w:p>
                  <w:pPr>
                    <w:numPr>
                      <w:ilvl w:val="0"/>
                      <w:numId w:val="0"/>
                    </w:numPr>
                    <w:tabs>
                      <w:tab w:val="left" w:pos="0"/>
                    </w:tabs>
                    <w:rPr>
                      <w:rFonts w:hint="eastAsia"/>
                    </w:rPr>
                  </w:pPr>
                  <w:r>
                    <w:rPr>
                      <w:rFonts w:hint="eastAsia"/>
                      <w:lang w:val="en-US" w:eastAsia="zh-CN"/>
                    </w:rPr>
                    <w:t>1.</w:t>
                  </w:r>
                  <w:r>
                    <w:rPr>
                      <w:rFonts w:hint="eastAsia"/>
                      <w:lang w:eastAsia="zh-CN"/>
                    </w:rPr>
                    <w:t>铁路</w:t>
                  </w:r>
                  <w:r>
                    <w:rPr>
                      <w:rFonts w:hint="eastAsia"/>
                    </w:rPr>
                    <w:t>工程建筑材料试验与检测能力；</w:t>
                  </w:r>
                </w:p>
                <w:p>
                  <w:pPr>
                    <w:numPr>
                      <w:ilvl w:val="0"/>
                      <w:numId w:val="0"/>
                    </w:numPr>
                    <w:tabs>
                      <w:tab w:val="left" w:pos="0"/>
                    </w:tabs>
                    <w:rPr>
                      <w:rFonts w:hint="eastAsia"/>
                    </w:rPr>
                  </w:pPr>
                  <w:r>
                    <w:rPr>
                      <w:rFonts w:hint="eastAsia"/>
                    </w:rPr>
                    <w:t>2.</w:t>
                  </w:r>
                  <w:r>
                    <w:rPr>
                      <w:rFonts w:hint="eastAsia"/>
                      <w:lang w:eastAsia="zh-CN"/>
                    </w:rPr>
                    <w:t>铁路</w:t>
                  </w:r>
                  <w:r>
                    <w:rPr>
                      <w:rFonts w:hint="eastAsia"/>
                    </w:rPr>
                    <w:t>工程施工质量检查的能力；</w:t>
                  </w:r>
                </w:p>
                <w:p>
                  <w:pPr>
                    <w:tabs>
                      <w:tab w:val="left" w:pos="0"/>
                    </w:tabs>
                    <w:rPr>
                      <w:rFonts w:hint="eastAsia"/>
                    </w:rPr>
                  </w:pPr>
                  <w:r>
                    <w:rPr>
                      <w:rFonts w:hint="eastAsia"/>
                    </w:rPr>
                    <w:t>3.计算机操作能力；</w:t>
                  </w:r>
                </w:p>
                <w:p>
                  <w:pPr>
                    <w:tabs>
                      <w:tab w:val="left" w:pos="0"/>
                    </w:tabs>
                    <w:rPr>
                      <w:rFonts w:hint="eastAsia"/>
                    </w:rPr>
                  </w:pPr>
                  <w:r>
                    <w:rPr>
                      <w:rFonts w:hint="eastAsia"/>
                    </w:rPr>
                    <w:t>4.仪器使用、保管等能力。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pct"/>
                  <w:noWrap w:val="0"/>
                  <w:vAlign w:val="center"/>
                </w:tcPr>
                <w:p>
                  <w:pPr>
                    <w:jc w:val="center"/>
                    <w:rPr>
                      <w:rFonts w:hint="eastAsia"/>
                    </w:rPr>
                  </w:pPr>
                  <w:r>
                    <w:rPr>
                      <w:rFonts w:hint="eastAsia"/>
                    </w:rPr>
                    <w:t>工务技术工</w:t>
                  </w:r>
                </w:p>
              </w:tc>
              <w:tc>
                <w:tcPr>
                  <w:tcW w:w="1235" w:type="pct"/>
                  <w:noWrap w:val="0"/>
                  <w:vAlign w:val="center"/>
                </w:tcPr>
                <w:p>
                  <w:pPr>
                    <w:tabs>
                      <w:tab w:val="left" w:pos="0"/>
                    </w:tabs>
                    <w:rPr>
                      <w:rFonts w:hint="eastAsia"/>
                    </w:rPr>
                  </w:pPr>
                  <w:r>
                    <w:rPr>
                      <w:rFonts w:hint="eastAsia"/>
                    </w:rPr>
                    <w:t>从事铁路工程路基、轨道、桥隧及其附属设施养护、检测和维修加固一线工作</w:t>
                  </w:r>
                </w:p>
              </w:tc>
              <w:tc>
                <w:tcPr>
                  <w:tcW w:w="2891" w:type="pct"/>
                  <w:noWrap w:val="0"/>
                  <w:vAlign w:val="center"/>
                </w:tcPr>
                <w:p>
                  <w:pPr>
                    <w:tabs>
                      <w:tab w:val="left" w:pos="0"/>
                    </w:tabs>
                    <w:rPr>
                      <w:rFonts w:hint="eastAsia"/>
                    </w:rPr>
                  </w:pPr>
                  <w:r>
                    <w:rPr>
                      <w:rFonts w:hint="eastAsia"/>
                    </w:rPr>
                    <w:t>1.</w:t>
                  </w:r>
                  <w:r>
                    <w:rPr>
                      <w:rFonts w:hint="eastAsia"/>
                      <w:lang w:eastAsia="zh-CN"/>
                    </w:rPr>
                    <w:t>铁路</w:t>
                  </w:r>
                  <w:r>
                    <w:rPr>
                      <w:rFonts w:hint="eastAsia"/>
                    </w:rPr>
                    <w:t>工程路基、轨道及附属设施养护和维修能力；</w:t>
                  </w:r>
                </w:p>
                <w:p>
                  <w:pPr>
                    <w:tabs>
                      <w:tab w:val="left" w:pos="0"/>
                    </w:tabs>
                    <w:rPr>
                      <w:rFonts w:hint="eastAsia"/>
                    </w:rPr>
                  </w:pPr>
                  <w:r>
                    <w:rPr>
                      <w:rFonts w:hint="eastAsia"/>
                    </w:rPr>
                    <w:t>2.</w:t>
                  </w:r>
                  <w:r>
                    <w:rPr>
                      <w:rFonts w:hint="eastAsia"/>
                      <w:lang w:eastAsia="zh-CN"/>
                    </w:rPr>
                    <w:t>铁路</w:t>
                  </w:r>
                  <w:r>
                    <w:rPr>
                      <w:rFonts w:hint="eastAsia"/>
                    </w:rPr>
                    <w:t>工程路基、轨道及附属设施病害检测能力；</w:t>
                  </w:r>
                </w:p>
                <w:p>
                  <w:pPr>
                    <w:tabs>
                      <w:tab w:val="left" w:pos="0"/>
                    </w:tabs>
                    <w:rPr>
                      <w:rFonts w:hint="eastAsia"/>
                    </w:rPr>
                  </w:pPr>
                  <w:r>
                    <w:rPr>
                      <w:rFonts w:hint="eastAsia"/>
                    </w:rPr>
                    <w:t>3.</w:t>
                  </w:r>
                  <w:r>
                    <w:rPr>
                      <w:rFonts w:hint="eastAsia"/>
                      <w:lang w:eastAsia="zh-CN"/>
                    </w:rPr>
                    <w:t>铁路</w:t>
                  </w:r>
                  <w:r>
                    <w:rPr>
                      <w:rFonts w:hint="eastAsia"/>
                    </w:rPr>
                    <w:t>桥梁、涵洞、隧道及附属设备病害检测能力；</w:t>
                  </w:r>
                </w:p>
                <w:p>
                  <w:pPr>
                    <w:tabs>
                      <w:tab w:val="left" w:pos="0"/>
                    </w:tabs>
                    <w:rPr>
                      <w:rFonts w:hint="eastAsia"/>
                    </w:rPr>
                  </w:pPr>
                  <w:r>
                    <w:rPr>
                      <w:rFonts w:hint="eastAsia"/>
                    </w:rPr>
                    <w:t>4.计算机绘图能力。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 w:type="pct"/>
                  <w:noWrap w:val="0"/>
                  <w:vAlign w:val="center"/>
                </w:tcPr>
                <w:p>
                  <w:pPr>
                    <w:jc w:val="center"/>
                    <w:rPr>
                      <w:rFonts w:hint="eastAsia"/>
                    </w:rPr>
                  </w:pPr>
                  <w:r>
                    <w:rPr>
                      <w:rFonts w:hint="eastAsia"/>
                    </w:rPr>
                    <w:t>防护员</w:t>
                  </w:r>
                </w:p>
              </w:tc>
              <w:tc>
                <w:tcPr>
                  <w:tcW w:w="1235" w:type="pct"/>
                  <w:noWrap w:val="0"/>
                  <w:vAlign w:val="center"/>
                </w:tcPr>
                <w:p>
                  <w:pPr>
                    <w:tabs>
                      <w:tab w:val="left" w:pos="0"/>
                    </w:tabs>
                    <w:rPr>
                      <w:rFonts w:hint="eastAsia"/>
                    </w:rPr>
                  </w:pPr>
                  <w:r>
                    <w:rPr>
                      <w:rFonts w:hint="eastAsia"/>
                    </w:rPr>
                    <w:t>从事</w:t>
                  </w:r>
                  <w:r>
                    <w:rPr>
                      <w:rFonts w:hint="eastAsia"/>
                      <w:lang w:eastAsia="zh-CN"/>
                    </w:rPr>
                    <w:t>铁道</w:t>
                  </w:r>
                  <w:r>
                    <w:rPr>
                      <w:rFonts w:hint="eastAsia"/>
                    </w:rPr>
                    <w:t>工程路基、轨道、桥隧及其附属设施维修一线防护工作</w:t>
                  </w:r>
                </w:p>
              </w:tc>
              <w:tc>
                <w:tcPr>
                  <w:tcW w:w="2891" w:type="pct"/>
                  <w:noWrap w:val="0"/>
                  <w:vAlign w:val="center"/>
                </w:tcPr>
                <w:p>
                  <w:pPr>
                    <w:tabs>
                      <w:tab w:val="left" w:pos="0"/>
                    </w:tabs>
                    <w:rPr>
                      <w:rFonts w:hint="eastAsia"/>
                    </w:rPr>
                  </w:pPr>
                  <w:r>
                    <w:rPr>
                      <w:rFonts w:hint="eastAsia"/>
                    </w:rPr>
                    <w:t>1.股道和道岔编号的识别能力；</w:t>
                  </w:r>
                </w:p>
                <w:p>
                  <w:pPr>
                    <w:tabs>
                      <w:tab w:val="left" w:pos="0"/>
                    </w:tabs>
                    <w:rPr>
                      <w:rFonts w:hint="eastAsia"/>
                    </w:rPr>
                  </w:pPr>
                  <w:r>
                    <w:rPr>
                      <w:rFonts w:hint="eastAsia"/>
                    </w:rPr>
                    <w:t>2.车站信号的识别能力；</w:t>
                  </w:r>
                </w:p>
                <w:p>
                  <w:pPr>
                    <w:tabs>
                      <w:tab w:val="left" w:pos="0"/>
                    </w:tabs>
                    <w:rPr>
                      <w:rFonts w:hint="eastAsia"/>
                    </w:rPr>
                  </w:pPr>
                  <w:r>
                    <w:rPr>
                      <w:rFonts w:hint="eastAsia"/>
                    </w:rPr>
                    <w:t>3.上下行列车通行的信号通知方法。</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三</w:t>
            </w:r>
            <w:r>
              <w:rPr>
                <w:rFonts w:hint="eastAsia" w:ascii="宋体" w:hAnsi="宋体" w:eastAsia="宋体" w:cs="宋体"/>
                <w:sz w:val="24"/>
                <w:szCs w:val="24"/>
              </w:rPr>
              <w:t>）主要就业面向</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1．主要就业单位：</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铁路施工企业：中国中铁股份有限公司、中国铁建股份有限公司、中国交通建设股份有限公司、中国建筑股份有限公司、中国水利水电建设股份有限公司、山西建设投资集团有限公司、山西路桥建设集团有限公司等大中型建筑企业；</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（2）铁路运营企业：各铁路局；地方铁路公司、企业专用线、地铁公司等运营企业；</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2．主要就业部门：</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（1）铁路施工企业：工程部、安质部、试验室；</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（2）铁路运营企业：工务段、工务机械段；</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3．可从事的工作岗位：</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（1）铁路施工企业：施工员(技术员)、测量员、试验员；</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（2）铁路运营企业：工务技术工(线路工)、防护员。</w:t>
            </w:r>
          </w:p>
          <w:p>
            <w:pPr>
              <w:keepNext w:val="0"/>
              <w:keepLines w:val="0"/>
              <w:pageBreakBefore w:val="0"/>
              <w:widowControl w:val="0"/>
              <w:tabs>
                <w:tab w:val="left" w:pos="4803"/>
              </w:tabs>
              <w:kinsoku/>
              <w:wordWrap/>
              <w:overflowPunct/>
              <w:topLinePunct w:val="0"/>
              <w:autoSpaceDE/>
              <w:autoSpaceDN/>
              <w:bidi w:val="0"/>
              <w:adjustRightInd/>
              <w:snapToGrid/>
              <w:spacing w:before="157" w:beforeLines="50" w:line="360" w:lineRule="auto"/>
              <w:textAlignment w:val="auto"/>
              <w:outlineLvl w:val="0"/>
              <w:rPr>
                <w:rFonts w:hint="eastAsia" w:ascii="宋体" w:hAnsi="宋体" w:eastAsia="宋体" w:cs="宋体"/>
                <w:b/>
                <w:bCs/>
                <w:sz w:val="32"/>
                <w:szCs w:val="32"/>
              </w:rPr>
            </w:pPr>
            <w:r>
              <w:rPr>
                <w:rFonts w:hint="eastAsia" w:ascii="宋体" w:hAnsi="宋体" w:eastAsia="宋体" w:cs="宋体"/>
                <w:b/>
                <w:bCs/>
                <w:sz w:val="32"/>
                <w:szCs w:val="32"/>
                <w:lang w:eastAsia="zh-CN"/>
              </w:rPr>
              <w:t>五、</w:t>
            </w:r>
            <w:r>
              <w:rPr>
                <w:rFonts w:hint="eastAsia" w:ascii="宋体" w:hAnsi="宋体" w:eastAsia="宋体" w:cs="宋体"/>
                <w:b/>
                <w:bCs/>
                <w:sz w:val="32"/>
                <w:szCs w:val="32"/>
              </w:rPr>
              <w:t>培养目标与培养规格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（一）培养目标</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专业培养理想信念坚定，德、智、体、美、劳全面发展，具备良好的人文素养、合作能力、职业道德、创新意识和工匠精神等支撑终身发展、适应时代要求的关键能力。掌握铁道工程技术专业所需施工及维护基本知识，面向铁道工程、桥梁与隧道工程、城市轨道交通工程等的铁路局工务部门和土建工程单位，具有施工放样测量、施工组织管理、工程概预算编制、土工试验、地基检测分析、轨道线路状态检测、轨道路基桥梁隧道病害处理和解决城市轨道交通线、桥、隧施工技术和养护技术问题处理的方法能力，从事线路维护、工程施工、监理、设计、管理领域的高素质劳动者和创新型技术技能人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（二）培养规格</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本专业毕业生应在素质、知识和能力等方面达到以下要求。</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en-US"/>
              </w:rPr>
              <w:t>1.</w:t>
            </w:r>
            <w:r>
              <w:rPr>
                <w:rFonts w:hint="eastAsia" w:ascii="宋体" w:hAnsi="宋体" w:eastAsia="宋体" w:cs="宋体"/>
                <w:sz w:val="24"/>
                <w:szCs w:val="24"/>
              </w:rPr>
              <w:t>素质</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拥护中国共产党领导，践行社会主义核心价值观，崇尚宪法、遵守法律。</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遵法守纪、崇德向善、诚实守信、尊重生命、热爱劳动，履行道</w:t>
            </w:r>
            <w:r>
              <w:rPr>
                <w:rFonts w:hint="eastAsia" w:ascii="宋体" w:hAnsi="宋体" w:eastAsia="宋体" w:cs="宋体"/>
                <w:sz w:val="24"/>
                <w:szCs w:val="24"/>
                <w:lang w:eastAsia="zh-CN"/>
              </w:rPr>
              <w:t>德准</w:t>
            </w:r>
            <w:r>
              <w:rPr>
                <w:rFonts w:hint="eastAsia" w:ascii="宋体" w:hAnsi="宋体" w:eastAsia="宋体" w:cs="宋体"/>
                <w:sz w:val="24"/>
                <w:szCs w:val="24"/>
              </w:rPr>
              <w:t>则为规范,具有社会责任感和社会参与意识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具有质量意识、环保意识、安全意识、信息素养、工匠精神、创</w:t>
            </w:r>
            <w:r>
              <w:rPr>
                <w:rFonts w:hint="eastAsia" w:ascii="宋体" w:hAnsi="宋体" w:eastAsia="宋体" w:cs="宋体"/>
                <w:sz w:val="24"/>
                <w:szCs w:val="24"/>
                <w:lang w:val="en-US" w:eastAsia="zh-CN"/>
              </w:rPr>
              <w:t>新思维</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具有自我管理能力、职业生涯规划的意识，有较强的集体意识和团队合作精神。</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具有健康的体魄、心理和健全的人格，掌握基本运动知识和一两项运动技能，养成良好的健身与卫生习惯，良好的行为习惯。</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）具有一定的审美和人文素养，能够形成一两项艺术特长或爱好。</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（1）掌握必备的思想政治理论、科学文化基础知识和中华优秀传统文化知识。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（2）熟悉与本专业相关的法律法规以及环境保护、安全消防等相关知识。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（3）掌握与职业基础技能相适应的铁道概论、工程制图、工程测量、工程力学、土木工程材料试验、工程地质、土力学等专业基础知识。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（4）掌握与职业技术技能相适应的铁道工程施工与维护方面的专业理论知识。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（5）掌握与本专业相关的管理知识。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（6）掌握与本专业相关的安全、质量相关知识。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（7）了解本专业新技术、新工艺、新材料、新设备等方面知识。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（8）了解与本专业有关的规章制度，了解施工技术管理相关知识。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（9）了解电务、供电、运输设备基本知识。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（10）了解最新发布的涉及本专业的铁路行业标准、国家标准和国际标准。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（1）具有探究学习、终身学习、分析问题和解决问题的能力。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（3）具有铁路路基、桥隧、轨道施工图判读能力，能用工程语言（图纸）与专业人员进行有效沟通交流。</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（4）具有对铁路路基、桥隧、轨道结构物进行受力分析和计算的能力。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（5）具有进行主要铁路工程材料试验能力、铁道线路的测绘能力。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（6）具有进行小型铁路工程概预算编制的能力。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（7）具有进行铁路路基、桥隧、轨道等工程施工与维护的能力。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（8）具有应用铁路安全生产及保护知识分析铁路工程事故的能力。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（9）具有本专业需要的信息技术应用能力。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人才培养模式</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根据铁路施工与维护技术技能人才的培养目标和规格，以校企合作为途径，依托行业和紧密型合作企业创新“学工融合、知行并进”的人才培养模式，“学工融合”为教学内容与工作任务相融合、课程标准与铁路行业标准相融合、课程考核与技能鉴定相融合、校园文化与企业文化相融合。“知行并进”是指在培养过程中注重知识与技能的融通，强调学生职业行动能力的培养，渗透创新创业教育，将学生培养成为“懂设计、精施工、善维护、会管理”的技术技能人才。</w:t>
            </w:r>
          </w:p>
          <w:p>
            <w:pPr>
              <w:pStyle w:val="2"/>
              <w:rPr>
                <w:rFonts w:hint="eastAsia"/>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sz w:val="24"/>
                <w:szCs w:val="24"/>
              </w:rPr>
            </w:pPr>
            <w:bookmarkStart w:id="8" w:name="_Toc31325"/>
            <w:bookmarkStart w:id="9" w:name="_Toc4178"/>
            <w:r>
              <w:rPr>
                <w:rFonts w:hint="eastAsia" w:ascii="宋体" w:hAnsi="宋体"/>
                <w:szCs w:val="21"/>
              </w:rPr>
              <w:drawing>
                <wp:inline distT="0" distB="0" distL="114300" distR="114300">
                  <wp:extent cx="3960495" cy="2682240"/>
                  <wp:effectExtent l="0" t="0" r="1905" b="3810"/>
                  <wp:docPr id="8" name="图片 17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829"/>
                          <pic:cNvPicPr>
                            <a:picLocks noChangeAspect="1"/>
                          </pic:cNvPicPr>
                        </pic:nvPicPr>
                        <pic:blipFill>
                          <a:blip r:embed="rId12"/>
                          <a:stretch>
                            <a:fillRect/>
                          </a:stretch>
                        </pic:blipFill>
                        <pic:spPr>
                          <a:xfrm>
                            <a:off x="0" y="0"/>
                            <a:ext cx="3960495" cy="2682240"/>
                          </a:xfrm>
                          <a:prstGeom prst="rect">
                            <a:avLst/>
                          </a:prstGeom>
                          <a:solidFill>
                            <a:schemeClr val="bg2"/>
                          </a:solidFill>
                          <a:ln>
                            <a:noFill/>
                          </a:ln>
                        </pic:spPr>
                      </pic:pic>
                    </a:graphicData>
                  </a:graphic>
                </wp:inline>
              </w:drawing>
            </w:r>
          </w:p>
          <w:p>
            <w:pPr>
              <w:jc w:val="center"/>
              <w:rPr>
                <w:rFonts w:ascii="宋体" w:hAnsi="宋体"/>
              </w:rPr>
            </w:pPr>
            <w:r>
              <w:rPr>
                <w:rFonts w:hint="eastAsia" w:ascii="宋体" w:hAnsi="宋体"/>
                <w:kern w:val="0"/>
                <w:szCs w:val="21"/>
              </w:rPr>
              <w:t>图</w:t>
            </w:r>
            <w:r>
              <w:rPr>
                <w:rFonts w:hint="eastAsia" w:ascii="宋体" w:hAnsi="宋体"/>
                <w:kern w:val="0"/>
                <w:szCs w:val="21"/>
                <w:lang w:val="en-US" w:eastAsia="zh-CN"/>
              </w:rPr>
              <w:t xml:space="preserve">   </w:t>
            </w:r>
            <w:r>
              <w:rPr>
                <w:rFonts w:hint="eastAsia" w:ascii="宋体" w:hAnsi="宋体"/>
                <w:kern w:val="0"/>
                <w:szCs w:val="21"/>
              </w:rPr>
              <w:t>“学工融合、知行并进”人才培养模式</w:t>
            </w:r>
          </w:p>
          <w:p>
            <w:pPr>
              <w:keepNext w:val="0"/>
              <w:keepLines w:val="0"/>
              <w:pageBreakBefore w:val="0"/>
              <w:widowControl/>
              <w:kinsoku/>
              <w:wordWrap/>
              <w:overflowPunct/>
              <w:topLinePunct w:val="0"/>
              <w:autoSpaceDE/>
              <w:autoSpaceDN/>
              <w:bidi w:val="0"/>
              <w:adjustRightInd/>
              <w:snapToGrid/>
              <w:spacing w:before="157" w:beforeLines="50" w:line="360" w:lineRule="auto"/>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六、课程设置</w:t>
            </w:r>
            <w:bookmarkEnd w:id="8"/>
            <w:bookmarkEnd w:id="9"/>
            <w:r>
              <w:rPr>
                <w:rFonts w:hint="eastAsia" w:ascii="宋体" w:hAnsi="宋体" w:eastAsia="宋体" w:cs="宋体"/>
                <w:b/>
                <w:bCs/>
                <w:sz w:val="28"/>
                <w:szCs w:val="28"/>
              </w:rPr>
              <w:t>及要求</w:t>
            </w:r>
          </w:p>
          <w:p>
            <w:pPr>
              <w:pStyle w:val="21"/>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afterAutospacing="0" w:line="360" w:lineRule="auto"/>
              <w:ind w:right="0" w:rightChars="0"/>
              <w:jc w:val="both"/>
              <w:textAlignment w:val="auto"/>
              <w:rPr>
                <w:rFonts w:hint="eastAsia" w:ascii="宋体" w:hAnsi="宋体" w:eastAsia="宋体" w:cs="宋体"/>
                <w:sz w:val="24"/>
                <w:szCs w:val="24"/>
                <w:lang w:val="zh-TW" w:eastAsia="zh-TW"/>
              </w:rPr>
            </w:pPr>
            <w:r>
              <w:rPr>
                <w:rFonts w:hint="eastAsia" w:ascii="宋体" w:hAnsi="宋体" w:eastAsia="宋体" w:cs="宋体"/>
                <w:sz w:val="24"/>
                <w:szCs w:val="24"/>
                <w:lang w:val="zh-TW" w:eastAsia="zh-TW"/>
              </w:rPr>
              <w:t>（一）基于工作过程系统化的学习领域课程框架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根据人才培养目标与人才培养规格的要求，着眼于培养学生职业能力和可持续发展能力，按照铁道工程技术专业知识、技能、素质结构要求，整体设计课程体系，在教学内容和课程体系安排上体现与职业岗位对接、中高职衔接，理论知识够用，职业能力适应岗位要求和个人发展要求</w:t>
            </w:r>
            <w:r>
              <w:rPr>
                <w:rFonts w:hint="eastAsia" w:ascii="宋体" w:hAnsi="宋体" w:eastAsia="宋体" w:cs="宋体"/>
                <w:sz w:val="24"/>
                <w:szCs w:val="24"/>
                <w:lang w:eastAsia="zh-CN"/>
              </w:rPr>
              <w:t>（</w:t>
            </w:r>
            <w:r>
              <w:rPr>
                <w:rFonts w:hint="eastAsia" w:ascii="宋体" w:hAnsi="宋体" w:eastAsia="宋体" w:cs="宋体"/>
                <w:sz w:val="24"/>
                <w:szCs w:val="24"/>
              </w:rPr>
              <w:t>表</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p>
          <w:p>
            <w:pPr>
              <w:pageBreakBefore w:val="0"/>
              <w:kinsoku/>
              <w:wordWrap/>
              <w:overflowPunct/>
              <w:topLinePunct w:val="0"/>
              <w:autoSpaceDE/>
              <w:autoSpaceDN/>
              <w:bidi w:val="0"/>
              <w:adjustRightInd/>
              <w:snapToGrid/>
              <w:spacing w:line="360" w:lineRule="auto"/>
              <w:jc w:val="center"/>
              <w:textAlignment w:val="auto"/>
              <w:rPr>
                <w:rFonts w:hint="eastAsia"/>
                <w:b/>
                <w:bCs/>
                <w:sz w:val="24"/>
                <w:szCs w:val="24"/>
              </w:rPr>
            </w:pPr>
            <w:r>
              <w:rPr>
                <w:rFonts w:hint="eastAsia"/>
                <w:b/>
                <w:bCs/>
                <w:sz w:val="24"/>
                <w:szCs w:val="24"/>
              </w:rPr>
              <w:t>表</w:t>
            </w:r>
            <w:r>
              <w:rPr>
                <w:rFonts w:hint="eastAsia"/>
                <w:b/>
                <w:bCs/>
                <w:sz w:val="24"/>
                <w:szCs w:val="24"/>
                <w:lang w:val="en-US" w:eastAsia="zh-CN"/>
              </w:rPr>
              <w:t>3</w:t>
            </w:r>
            <w:r>
              <w:rPr>
                <w:rFonts w:hint="eastAsia"/>
                <w:b/>
                <w:bCs/>
                <w:sz w:val="24"/>
                <w:szCs w:val="24"/>
              </w:rPr>
              <w:t xml:space="preserve">  基于工作过程系统化的学习领域课程框架</w:t>
            </w:r>
          </w:p>
          <w:tbl>
            <w:tblPr>
              <w:tblStyle w:val="14"/>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2646"/>
              <w:gridCol w:w="2409"/>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615" w:type="dxa"/>
                  <w:tcBorders>
                    <w:tl2br w:val="nil"/>
                    <w:tr2bl w:val="nil"/>
                  </w:tcBorders>
                  <w:noWrap w:val="0"/>
                  <w:vAlign w:val="center"/>
                </w:tcPr>
                <w:p>
                  <w:pPr>
                    <w:spacing w:line="360" w:lineRule="auto"/>
                    <w:jc w:val="center"/>
                    <w:rPr>
                      <w:rFonts w:hint="eastAsia"/>
                      <w:b/>
                      <w:bCs/>
                      <w:sz w:val="22"/>
                      <w:szCs w:val="24"/>
                    </w:rPr>
                  </w:pPr>
                  <w:r>
                    <w:rPr>
                      <w:rFonts w:hint="eastAsia"/>
                      <w:b/>
                      <w:bCs/>
                      <w:sz w:val="22"/>
                      <w:szCs w:val="24"/>
                    </w:rPr>
                    <w:t>主要就业岗位</w:t>
                  </w:r>
                </w:p>
              </w:tc>
              <w:tc>
                <w:tcPr>
                  <w:tcW w:w="2646" w:type="dxa"/>
                  <w:tcBorders>
                    <w:tl2br w:val="nil"/>
                    <w:tr2bl w:val="nil"/>
                  </w:tcBorders>
                  <w:noWrap w:val="0"/>
                  <w:vAlign w:val="center"/>
                </w:tcPr>
                <w:p>
                  <w:pPr>
                    <w:spacing w:line="360" w:lineRule="auto"/>
                    <w:jc w:val="center"/>
                    <w:rPr>
                      <w:rFonts w:hint="eastAsia"/>
                      <w:b/>
                      <w:bCs/>
                      <w:sz w:val="22"/>
                      <w:szCs w:val="24"/>
                    </w:rPr>
                  </w:pPr>
                  <w:r>
                    <w:rPr>
                      <w:rFonts w:hint="eastAsia"/>
                      <w:b/>
                      <w:bCs/>
                      <w:sz w:val="22"/>
                      <w:szCs w:val="24"/>
                    </w:rPr>
                    <w:t>典型工作任务</w:t>
                  </w:r>
                </w:p>
              </w:tc>
              <w:tc>
                <w:tcPr>
                  <w:tcW w:w="2409" w:type="dxa"/>
                  <w:tcBorders>
                    <w:tl2br w:val="nil"/>
                    <w:tr2bl w:val="nil"/>
                  </w:tcBorders>
                  <w:noWrap w:val="0"/>
                  <w:vAlign w:val="center"/>
                </w:tcPr>
                <w:p>
                  <w:pPr>
                    <w:spacing w:line="360" w:lineRule="auto"/>
                    <w:jc w:val="center"/>
                    <w:rPr>
                      <w:rFonts w:hint="eastAsia"/>
                      <w:b/>
                      <w:bCs/>
                      <w:sz w:val="22"/>
                      <w:szCs w:val="24"/>
                    </w:rPr>
                  </w:pPr>
                  <w:r>
                    <w:rPr>
                      <w:rFonts w:hint="eastAsia"/>
                      <w:b/>
                      <w:bCs/>
                      <w:sz w:val="22"/>
                      <w:szCs w:val="24"/>
                    </w:rPr>
                    <w:t>职业行动领域</w:t>
                  </w:r>
                </w:p>
              </w:tc>
              <w:tc>
                <w:tcPr>
                  <w:tcW w:w="2241" w:type="dxa"/>
                  <w:tcBorders>
                    <w:tl2br w:val="nil"/>
                    <w:tr2bl w:val="nil"/>
                  </w:tcBorders>
                  <w:noWrap w:val="0"/>
                  <w:vAlign w:val="center"/>
                </w:tcPr>
                <w:p>
                  <w:pPr>
                    <w:spacing w:line="360" w:lineRule="auto"/>
                    <w:jc w:val="center"/>
                    <w:rPr>
                      <w:rFonts w:hint="eastAsia"/>
                      <w:b/>
                      <w:bCs/>
                      <w:sz w:val="22"/>
                      <w:szCs w:val="24"/>
                    </w:rPr>
                  </w:pPr>
                  <w:r>
                    <w:rPr>
                      <w:rFonts w:hint="eastAsia"/>
                      <w:b/>
                      <w:bCs/>
                      <w:sz w:val="22"/>
                      <w:szCs w:val="24"/>
                    </w:rPr>
                    <w:t>学习领域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jc w:val="center"/>
              </w:trPr>
              <w:tc>
                <w:tcPr>
                  <w:tcW w:w="1615" w:type="dxa"/>
                  <w:tcBorders>
                    <w:tl2br w:val="nil"/>
                    <w:tr2bl w:val="nil"/>
                  </w:tcBorders>
                  <w:noWrap w:val="0"/>
                  <w:vAlign w:val="center"/>
                </w:tcPr>
                <w:p>
                  <w:pPr>
                    <w:tabs>
                      <w:tab w:val="left" w:pos="0"/>
                    </w:tabs>
                    <w:rPr>
                      <w:rFonts w:hint="eastAsia"/>
                    </w:rPr>
                  </w:pPr>
                  <w:r>
                    <w:rPr>
                      <w:rFonts w:hint="eastAsia"/>
                    </w:rPr>
                    <w:t>1.施工员：</w:t>
                  </w:r>
                </w:p>
                <w:p>
                  <w:pPr>
                    <w:tabs>
                      <w:tab w:val="left" w:pos="0"/>
                    </w:tabs>
                    <w:ind w:firstLine="440" w:firstLineChars="200"/>
                    <w:rPr>
                      <w:rFonts w:hint="eastAsia"/>
                    </w:rPr>
                  </w:pPr>
                  <w:r>
                    <w:rPr>
                      <w:rFonts w:hint="eastAsia"/>
                    </w:rPr>
                    <w:t>从事铁路工程路基、隧道、桥涵、轨道及附属工程施工。</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2.工务技术工：</w:t>
                  </w:r>
                </w:p>
                <w:p>
                  <w:pPr>
                    <w:tabs>
                      <w:tab w:val="left" w:pos="0"/>
                    </w:tabs>
                    <w:ind w:firstLine="440" w:firstLineChars="200"/>
                    <w:rPr>
                      <w:rFonts w:hint="eastAsia"/>
                    </w:rPr>
                  </w:pPr>
                  <w:r>
                    <w:rPr>
                      <w:rFonts w:hint="eastAsia"/>
                    </w:rPr>
                    <w:t>从事铁路工程运营期间养护和维护工作</w:t>
                  </w:r>
                </w:p>
              </w:tc>
              <w:tc>
                <w:tcPr>
                  <w:tcW w:w="2646"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1.识读、绘制施工图；</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2.使用测量仪器完成施工测量放样；</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3.编制施工计划和施工方案；</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4.铁路工程概预算和造价编制</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5.铁路工程建筑材料试验与检测；</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6.铁路工程基础结构施工；</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7.铁路路基和轨道施工与养护；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8.铁路桥梁和涵洞施工与养护；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9.铁路隧道施工与养护；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10.铁路工程施工质量检验和检测；</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11.内业资料的整理和归档；</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12.工程项目进度、质量、资金管理；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13.工程项目信息管理与合同管理；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14.工程项目招投标与合同管理；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15.铁路工程项目质量、安全、环境体系；</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16.铁路养护机械运用；</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17.铁路养护和维修；</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18.铁路工务安全防护。</w:t>
                  </w:r>
                </w:p>
              </w:tc>
              <w:tc>
                <w:tcPr>
                  <w:tcW w:w="2409"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1.施工图识读与绘制；</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2.施工测量放样；</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3.铁路工程施工计划和施工方案编制；</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4.铁路工程概预算和造价编制；</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5.建材试验与测试；</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6.基础工程施工；</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7.铁路路基和轨道施工与维护；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8.桥梁施工与维护；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9.隧道施工与维护；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10.工程质量检查与验收；</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11.内业资料编制与管理；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12.工程项目进度、质量、资金管理；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13.信息管理与合同管理；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14.工程项目招投标与合同管理；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w:t>
                  </w:r>
                  <w:r>
                    <w:rPr>
                      <w:rFonts w:hint="eastAsia"/>
                      <w:lang w:val="en-US" w:eastAsia="zh-CN"/>
                    </w:rPr>
                    <w:t>5</w:t>
                  </w:r>
                  <w:r>
                    <w:rPr>
                      <w:rFonts w:hint="eastAsia"/>
                    </w:rPr>
                    <w:t>.铁路工务安全。</w:t>
                  </w:r>
                </w:p>
              </w:tc>
              <w:tc>
                <w:tcPr>
                  <w:tcW w:w="2241"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1.工程识图与CAD；</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2.</w:t>
                  </w:r>
                  <w:r>
                    <w:rPr>
                      <w:rFonts w:hint="eastAsia"/>
                      <w:lang w:eastAsia="zh-CN"/>
                    </w:rPr>
                    <w:t>铁路</w:t>
                  </w:r>
                  <w:r>
                    <w:rPr>
                      <w:rFonts w:hint="eastAsia"/>
                    </w:rPr>
                    <w:t>工程测量；</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3.铁路施工组织与预算；</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4.工程材料；</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5.工程</w:t>
                  </w:r>
                  <w:r>
                    <w:rPr>
                      <w:rFonts w:hint="eastAsia"/>
                      <w:lang w:eastAsia="zh-CN"/>
                    </w:rPr>
                    <w:t>地</w:t>
                  </w:r>
                  <w:r>
                    <w:rPr>
                      <w:rFonts w:hint="eastAsia"/>
                    </w:rPr>
                    <w:t>质与土</w:t>
                  </w:r>
                  <w:r>
                    <w:rPr>
                      <w:rFonts w:hint="eastAsia"/>
                      <w:lang w:eastAsia="zh-CN"/>
                    </w:rPr>
                    <w:t>力学</w:t>
                  </w:r>
                  <w:r>
                    <w:rPr>
                      <w:rFonts w:hint="eastAsia"/>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6.铁路轨道施工与维护；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7.铁路路基施工与维护；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8.铁路桥</w:t>
                  </w:r>
                  <w:r>
                    <w:rPr>
                      <w:rFonts w:hint="eastAsia"/>
                      <w:lang w:eastAsia="zh-CN"/>
                    </w:rPr>
                    <w:t>隧</w:t>
                  </w:r>
                  <w:r>
                    <w:rPr>
                      <w:rFonts w:hint="eastAsia"/>
                    </w:rPr>
                    <w:t>施工与维护；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lang w:val="en-US" w:eastAsia="zh-CN"/>
                    </w:rPr>
                    <w:t>9</w:t>
                  </w:r>
                  <w:r>
                    <w:rPr>
                      <w:rFonts w:hint="eastAsia"/>
                    </w:rPr>
                    <w:t>.</w:t>
                  </w:r>
                  <w:r>
                    <w:rPr>
                      <w:rFonts w:hint="eastAsia"/>
                      <w:lang w:eastAsia="zh-CN"/>
                    </w:rPr>
                    <w:t>钢筋</w:t>
                  </w:r>
                  <w:r>
                    <w:rPr>
                      <w:rFonts w:hint="eastAsia"/>
                    </w:rPr>
                    <w:t>混凝土结构；</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lang w:val="en-US" w:eastAsia="zh-CN"/>
                    </w:rPr>
                    <w:t>10</w:t>
                  </w:r>
                  <w:r>
                    <w:rPr>
                      <w:rFonts w:hint="eastAsia"/>
                    </w:rPr>
                    <w:t>.施工技术资料管理实务；</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lang w:val="en-US" w:eastAsia="zh-CN"/>
                    </w:rPr>
                    <w:t>11</w:t>
                  </w:r>
                  <w:r>
                    <w:rPr>
                      <w:rFonts w:hint="eastAsia"/>
                    </w:rPr>
                    <w:t>.工务管理；</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w:t>
                  </w:r>
                  <w:r>
                    <w:rPr>
                      <w:rFonts w:hint="eastAsia"/>
                      <w:lang w:val="en-US" w:eastAsia="zh-CN"/>
                    </w:rPr>
                    <w:t>2</w:t>
                  </w:r>
                  <w:r>
                    <w:rPr>
                      <w:rFonts w:hint="eastAsia"/>
                    </w:rPr>
                    <w:t>.铁路工务维护；</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1</w:t>
                  </w:r>
                  <w:r>
                    <w:rPr>
                      <w:rFonts w:hint="eastAsia"/>
                      <w:lang w:val="en-US" w:eastAsia="zh-CN"/>
                    </w:rPr>
                    <w:t>3</w:t>
                  </w:r>
                  <w:r>
                    <w:rPr>
                      <w:rFonts w:hint="eastAsia"/>
                    </w:rPr>
                    <w:t>.工务安全应急管理。</w:t>
                  </w:r>
                </w:p>
              </w:tc>
            </w:tr>
          </w:tbl>
          <w:p>
            <w:pPr>
              <w:pStyle w:val="21"/>
              <w:keepNext/>
              <w:keepLines/>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157" w:afterLines="50" w:afterAutospacing="0" w:line="360" w:lineRule="auto"/>
              <w:ind w:right="0" w:rightChars="0"/>
              <w:jc w:val="both"/>
              <w:textAlignment w:val="auto"/>
              <w:rPr>
                <w:rFonts w:hint="eastAsia"/>
                <w:sz w:val="24"/>
                <w:szCs w:val="24"/>
                <w:lang w:val="zh-TW" w:eastAsia="zh-TW"/>
              </w:rPr>
            </w:pPr>
            <w:r>
              <w:rPr>
                <w:rFonts w:hint="eastAsia"/>
                <w:sz w:val="24"/>
                <w:szCs w:val="24"/>
                <w:lang w:val="zh-TW" w:eastAsia="zh-TW"/>
              </w:rPr>
              <w:t>（二）专业课程在教学过程中引入的行业标准（表</w:t>
            </w:r>
            <w:r>
              <w:rPr>
                <w:rFonts w:hint="eastAsia"/>
                <w:sz w:val="24"/>
                <w:szCs w:val="24"/>
                <w:lang w:val="en-US" w:eastAsia="zh-CN"/>
              </w:rPr>
              <w:t>4</w:t>
            </w:r>
            <w:r>
              <w:rPr>
                <w:rFonts w:hint="eastAsia"/>
                <w:sz w:val="24"/>
                <w:szCs w:val="24"/>
                <w:lang w:val="zh-TW" w:eastAsia="zh-TW"/>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表</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 xml:space="preserve">  专业课程在教学过程中引入的行业标准</w:t>
            </w:r>
          </w:p>
          <w:tbl>
            <w:tblPr>
              <w:tblStyle w:val="14"/>
              <w:tblW w:w="8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797"/>
              <w:gridCol w:w="1101"/>
              <w:gridCol w:w="8"/>
              <w:gridCol w:w="4029"/>
              <w:gridCol w:w="8"/>
              <w:gridCol w:w="1996"/>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90" w:hRule="atLeast"/>
                <w:jc w:val="center"/>
              </w:trPr>
              <w:tc>
                <w:tcPr>
                  <w:tcW w:w="865" w:type="dxa"/>
                  <w:tcBorders>
                    <w:tl2br w:val="nil"/>
                    <w:tr2bl w:val="nil"/>
                  </w:tcBorders>
                  <w:noWrap w:val="0"/>
                  <w:vAlign w:val="center"/>
                </w:tcPr>
                <w:p>
                  <w:pPr>
                    <w:spacing w:line="360" w:lineRule="auto"/>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序号</w:t>
                  </w:r>
                </w:p>
              </w:tc>
              <w:tc>
                <w:tcPr>
                  <w:tcW w:w="1898" w:type="dxa"/>
                  <w:gridSpan w:val="2"/>
                  <w:tcBorders>
                    <w:tl2br w:val="nil"/>
                    <w:tr2bl w:val="nil"/>
                  </w:tcBorders>
                  <w:noWrap w:val="0"/>
                  <w:vAlign w:val="center"/>
                </w:tcPr>
                <w:p>
                  <w:pPr>
                    <w:spacing w:line="360" w:lineRule="auto"/>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课程名称</w:t>
                  </w:r>
                </w:p>
              </w:tc>
              <w:tc>
                <w:tcPr>
                  <w:tcW w:w="4037" w:type="dxa"/>
                  <w:gridSpan w:val="2"/>
                  <w:tcBorders>
                    <w:tl2br w:val="nil"/>
                    <w:tr2bl w:val="nil"/>
                  </w:tcBorders>
                  <w:noWrap w:val="0"/>
                  <w:vAlign w:val="center"/>
                </w:tcPr>
                <w:p>
                  <w:pPr>
                    <w:spacing w:line="360" w:lineRule="auto"/>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引入行业标准名称</w:t>
                  </w:r>
                </w:p>
              </w:tc>
              <w:tc>
                <w:tcPr>
                  <w:tcW w:w="2004" w:type="dxa"/>
                  <w:gridSpan w:val="2"/>
                  <w:tcBorders>
                    <w:tl2br w:val="nil"/>
                    <w:tr2bl w:val="nil"/>
                  </w:tcBorders>
                  <w:noWrap w:val="0"/>
                  <w:vAlign w:val="center"/>
                </w:tcPr>
                <w:p>
                  <w:pPr>
                    <w:spacing w:line="360" w:lineRule="auto"/>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标准编号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898" w:type="dxa"/>
                  <w:gridSpan w:val="2"/>
                  <w:vMerge w:val="restart"/>
                  <w:tcBorders>
                    <w:tl2br w:val="nil"/>
                    <w:tr2bl w:val="nil"/>
                  </w:tcBorders>
                  <w:noWrap w:val="0"/>
                  <w:vAlign w:val="center"/>
                </w:tcPr>
                <w:p>
                  <w:pP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工程</w:t>
                  </w:r>
                  <w:r>
                    <w:rPr>
                      <w:rFonts w:hint="default" w:ascii="Times New Roman" w:hAnsi="Times New Roman" w:eastAsia="宋体" w:cs="Times New Roman"/>
                      <w:sz w:val="21"/>
                      <w:szCs w:val="21"/>
                      <w:lang w:eastAsia="zh-CN"/>
                    </w:rPr>
                    <w:t>地</w:t>
                  </w:r>
                  <w:r>
                    <w:rPr>
                      <w:rFonts w:hint="default" w:ascii="Times New Roman" w:hAnsi="Times New Roman" w:eastAsia="宋体" w:cs="Times New Roman"/>
                      <w:sz w:val="21"/>
                      <w:szCs w:val="21"/>
                    </w:rPr>
                    <w:t>质与土</w:t>
                  </w:r>
                  <w:r>
                    <w:rPr>
                      <w:rFonts w:hint="default" w:ascii="Times New Roman" w:hAnsi="Times New Roman" w:eastAsia="宋体" w:cs="Times New Roman"/>
                      <w:sz w:val="21"/>
                      <w:szCs w:val="21"/>
                      <w:lang w:eastAsia="zh-CN"/>
                    </w:rPr>
                    <w:t>力学</w:t>
                  </w:r>
                </w:p>
              </w:tc>
              <w:tc>
                <w:tcPr>
                  <w:tcW w:w="4037" w:type="dxa"/>
                  <w:gridSpan w:val="2"/>
                  <w:tcBorders>
                    <w:tl2br w:val="nil"/>
                    <w:tr2bl w:val="nil"/>
                  </w:tcBorders>
                  <w:noWrap w:val="0"/>
                  <w:vAlign w:val="center"/>
                </w:tcPr>
                <w:p>
                  <w:pPr>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"http://www.jianbiaoku.com/webarbs/book/17095/475943.shtml" \t "http://www.jianbiaoku.com/webarbs/book/17095/_self"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铁路工程土工试验规程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TB10102-2010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"http://www.jianbiaoku.com/webarbs/book/13803/4027102.shtml" \t "http://www.jianbiaoku.com/webarbs/book/13803/_self"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铁路工程地质原位测试规程</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"http://www.jianbiaoku.com/webarbs/book/13803/4027102.shtml" \t "http://www.jianbiaoku.com/webarbs/book/13803/_self"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TB10018-2018</w:t>
                  </w:r>
                  <w:r>
                    <w:rPr>
                      <w:rFonts w:hint="default" w:ascii="Times New Roman" w:hAnsi="Times New Roman" w:eastAsia="宋体" w:cs="Times New Roman"/>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71" w:hRule="atLeast"/>
                <w:jc w:val="center"/>
              </w:trPr>
              <w:tc>
                <w:tcPr>
                  <w:tcW w:w="865"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898" w:type="dxa"/>
                  <w:gridSpan w:val="2"/>
                  <w:vMerge w:val="restart"/>
                  <w:tcBorders>
                    <w:tl2br w:val="nil"/>
                    <w:tr2bl w:val="nil"/>
                  </w:tcBorders>
                  <w:noWrap w:val="0"/>
                  <w:vAlign w:val="center"/>
                </w:tcPr>
                <w:p>
                  <w:pPr>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铁路轨道施工与维护</w:t>
                  </w:r>
                </w:p>
              </w:tc>
              <w:tc>
                <w:tcPr>
                  <w:tcW w:w="4037" w:type="dxa"/>
                  <w:gridSpan w:val="2"/>
                  <w:tcBorders>
                    <w:tl2br w:val="nil"/>
                    <w:tr2bl w:val="nil"/>
                  </w:tcBorders>
                  <w:noWrap w:val="0"/>
                  <w:vAlign w:val="center"/>
                </w:tcPr>
                <w:p>
                  <w:pPr>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"http://www.jianbiaoku.com/webarbs/book/48180/900232.shtml" \t "http://www.jianbiaoku.com/webarbs/book/48180/_self"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铁路混凝土工程施工技术指南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铁建设[2010]241号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"http://www.jianbiaoku.com/webarbs/book/49246/911064.shtml" \t "http://www.jianbiaoku.com/webarbs/book/49246/_self"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客运专线无砟轨道铁路工程施工技术指南</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TZ216-2007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铁路轨道工程施工质量验收标准</w:t>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TB10413-2018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898" w:type="dxa"/>
                  <w:gridSpan w:val="2"/>
                  <w:vMerge w:val="restart"/>
                  <w:tcBorders>
                    <w:tl2br w:val="nil"/>
                    <w:tr2bl w:val="nil"/>
                  </w:tcBorders>
                  <w:noWrap w:val="0"/>
                  <w:vAlign w:val="center"/>
                </w:tcPr>
                <w:p>
                  <w:pPr>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铁路路基施工与维护</w:t>
                  </w:r>
                </w:p>
              </w:tc>
              <w:tc>
                <w:tcPr>
                  <w:tcW w:w="4037" w:type="dxa"/>
                  <w:gridSpan w:val="2"/>
                  <w:tcBorders>
                    <w:tl2br w:val="nil"/>
                    <w:tr2bl w:val="nil"/>
                  </w:tcBorders>
                  <w:noWrap w:val="0"/>
                  <w:vAlign w:val="center"/>
                </w:tcPr>
                <w:p>
                  <w:pPr>
                    <w:widowControl/>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"http://www.jianbiaoku.com/webarbs/book/157251/4549640.shtml" \t "http://www.jianbiaoku.com/webarbs/book/157251/_self"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客货共线铁路路基工程施工技术规程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Q/CR9651-2017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widowControl/>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"http://www.jianbiaoku.com/webarbs/book/12963/3846272.shtml" \t "http://www.jianbiaoku.com/webarbs/book/12963/_self"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铁路路基工程施工质量验收标准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TB10414-2018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widowControl/>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"http://www.jianbiaoku.com/webarbs/book/66796/4306760.shtml" \t "http://www.jianbiaoku.com/webarbs/book/66796/_self"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铁路路基工程施工安全技术规程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TB10302-2020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p>
                  <w:pPr>
                    <w:jc w:val="center"/>
                    <w:rPr>
                      <w:rFonts w:hint="default" w:ascii="Times New Roman" w:hAnsi="Times New Roman" w:eastAsia="宋体" w:cs="Times New Roman"/>
                      <w:sz w:val="21"/>
                      <w:szCs w:val="21"/>
                    </w:rPr>
                  </w:pPr>
                </w:p>
              </w:tc>
              <w:tc>
                <w:tcPr>
                  <w:tcW w:w="1898" w:type="dxa"/>
                  <w:gridSpan w:val="2"/>
                  <w:vMerge w:val="restart"/>
                  <w:tcBorders>
                    <w:tl2br w:val="nil"/>
                    <w:tr2bl w:val="nil"/>
                  </w:tcBorders>
                  <w:noWrap w:val="0"/>
                  <w:vAlign w:val="center"/>
                </w:tcPr>
                <w:p>
                  <w:pPr>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铁路</w:t>
                  </w:r>
                  <w:r>
                    <w:rPr>
                      <w:rFonts w:hint="default" w:ascii="Times New Roman" w:hAnsi="Times New Roman" w:eastAsia="宋体" w:cs="Times New Roman"/>
                      <w:sz w:val="21"/>
                      <w:szCs w:val="21"/>
                      <w:lang w:eastAsia="zh-CN"/>
                    </w:rPr>
                    <w:t>桥</w:t>
                  </w:r>
                  <w:r>
                    <w:rPr>
                      <w:rFonts w:hint="default" w:ascii="Times New Roman" w:hAnsi="Times New Roman" w:eastAsia="宋体" w:cs="Times New Roman"/>
                      <w:sz w:val="21"/>
                      <w:szCs w:val="21"/>
                    </w:rPr>
                    <w:t>隧施工与维护</w:t>
                  </w: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高速铁路隧道工程施工技术规程</w:t>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Q/CR9604-2015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"http://www.jianbiaoku.com/webarbs/book/21929/4306953.shtml" \t "http://www.jianbiaoku.com/webarbs/book/21929/_self"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铁路桥涵工程施工安全技术规程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TB10303-2020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"http://www.jianbiaoku.com/webarbs/book/12965/3847167.shtml" \t "http://www.jianbiaoku.com/webarbs/book/12965/_self"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铁路隧道工程施工质量验收标准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TB10417-2018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"http://www.jianbiaoku.com/webarbs/book/133367/3898945.shtml" \t "http://www.jianbiaoku.com/webarbs/book/133367/_self"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铁路桥隧建筑物修理规则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铁运[2010]38号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45"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"http://www.jianbiaoku.com/webarbs/book/12964/3846737.shtml" \t "http://www.jianbiaoku.com/webarbs/book/12964/_self"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铁路桥涵工程施工质量验收标准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TB10415-2018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"http://www.jianbiaoku.com/webarbs/book/133367/3898945.shtml" \t "http://www.jianbiaoku.com/webarbs/book/133367/_self"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铁路桥隧建筑物修理规则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铁运[2010]38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1898" w:type="dxa"/>
                  <w:gridSpan w:val="2"/>
                  <w:vMerge w:val="restart"/>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铁路施工组织与预算</w:t>
                  </w:r>
                </w:p>
              </w:tc>
              <w:tc>
                <w:tcPr>
                  <w:tcW w:w="4037" w:type="dxa"/>
                  <w:gridSpan w:val="2"/>
                  <w:tcBorders>
                    <w:tl2br w:val="nil"/>
                    <w:tr2bl w:val="nil"/>
                  </w:tcBorders>
                  <w:noWrap w:val="0"/>
                  <w:vAlign w:val="center"/>
                </w:tcPr>
                <w:p>
                  <w:pPr>
                    <w:widowControl/>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"http://www.jianbiaoku.com/webarbs/book/148807/4294771.shtml" \t "http://www.jianbiaoku.com/webarbs/book/148807/_self"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铁路基本建设工程设计概（预）算费用定额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TZJ3001-2017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widowControl/>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"http://www.jianbiaoku.com/webarbs/book/58508/1099247.shtml" \t "http://www.jianbiaoku.com/webarbs/book/58508/_self"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铁路工程工程量清单计价指南（土建部分）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2007年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898"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widowControl/>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"http://www.jianbiaoku.com/webarbs/book/77557/3962390.shtml" \t "http://www.jianbiaoku.com/webarbs/book/77557/_self"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铁路工程施工组织设计规范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Q/CR9004-2018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65" w:type="dxa"/>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797"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施工模块</w:t>
                  </w:r>
                </w:p>
              </w:tc>
              <w:tc>
                <w:tcPr>
                  <w:tcW w:w="1109"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施工技术资料管理实务</w:t>
                  </w:r>
                </w:p>
              </w:tc>
              <w:tc>
                <w:tcPr>
                  <w:tcW w:w="4037" w:type="dxa"/>
                  <w:gridSpan w:val="2"/>
                  <w:tcBorders>
                    <w:tl2br w:val="nil"/>
                    <w:tr2bl w:val="nil"/>
                  </w:tcBorders>
                  <w:noWrap w:val="0"/>
                  <w:vAlign w:val="center"/>
                </w:tcPr>
                <w:p>
                  <w:pPr>
                    <w:widowControl/>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"http://www.jianbiaoku.com/webarbs/book/81410/2175131.shtml" \t "http://www.jianbiaoku.com/webarbs/book/81410/_self"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铁路建设项目资料管理规程</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widowControl/>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TB10443-2010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865" w:type="dxa"/>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797"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109"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铁路施工临时结构检算</w:t>
                  </w: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"http://www.jianbiaoku.com/webarbs/book/17352/3068849.shtml" \t "http://www.jianbiaoku.com/webarbs/book/17352/_self"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铁路桥梁钢结构设计规范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TB10091-2017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65" w:type="dxa"/>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797"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工务模块</w:t>
                  </w:r>
                </w:p>
              </w:tc>
              <w:tc>
                <w:tcPr>
                  <w:tcW w:w="1109"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工务安全</w:t>
                  </w: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"http://www.jianbiaoku.com/webarbs/book/81518/2182267.shtml" \t "http://www.jianbiaoku.com/webarbs/book/81518/_self"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sz w:val="21"/>
                      <w:szCs w:val="21"/>
                    </w:rPr>
                    <w:t xml:space="preserve">普速铁路工务安全规则 </w:t>
                  </w:r>
                  <w:r>
                    <w:rPr>
                      <w:rFonts w:hint="default" w:ascii="Times New Roman" w:hAnsi="Times New Roman" w:eastAsia="宋体" w:cs="Times New Roman"/>
                      <w:sz w:val="21"/>
                      <w:szCs w:val="21"/>
                    </w:rPr>
                    <w:fldChar w:fldCharType="end"/>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铁总运[2014]272号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65" w:type="dxa"/>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797"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109" w:type="dxa"/>
                  <w:gridSpan w:val="2"/>
                  <w:vMerge w:val="restart"/>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铁路工务维护</w:t>
                  </w: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高速铁路工务管理指导意见</w:t>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铁运[2010]164号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65"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797" w:type="dxa"/>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1109" w:type="dxa"/>
                  <w:gridSpan w:val="2"/>
                  <w:vMerge w:val="continue"/>
                  <w:tcBorders>
                    <w:tl2br w:val="nil"/>
                    <w:tr2bl w:val="nil"/>
                  </w:tcBorders>
                  <w:noWrap w:val="0"/>
                  <w:vAlign w:val="center"/>
                </w:tcPr>
                <w:p>
                  <w:pPr>
                    <w:jc w:val="center"/>
                    <w:rPr>
                      <w:rFonts w:hint="default" w:ascii="Times New Roman" w:hAnsi="Times New Roman" w:eastAsia="宋体" w:cs="Times New Roman"/>
                      <w:sz w:val="21"/>
                      <w:szCs w:val="21"/>
                    </w:rPr>
                  </w:pPr>
                </w:p>
              </w:tc>
              <w:tc>
                <w:tcPr>
                  <w:tcW w:w="4037" w:type="dxa"/>
                  <w:gridSpan w:val="2"/>
                  <w:tcBorders>
                    <w:tl2br w:val="nil"/>
                    <w:tr2bl w:val="nil"/>
                  </w:tcBorders>
                  <w:noWrap w:val="0"/>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钢轨探伤管理规则</w:t>
                  </w:r>
                </w:p>
              </w:tc>
              <w:tc>
                <w:tcPr>
                  <w:tcW w:w="2004" w:type="dxa"/>
                  <w:gridSpan w:val="2"/>
                  <w:tcBorders>
                    <w:tl2br w:val="nil"/>
                    <w:tr2bl w:val="nil"/>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铁运〔2006〕200号</w:t>
                  </w:r>
                </w:p>
              </w:tc>
            </w:tr>
          </w:tbl>
          <w:p>
            <w:pPr>
              <w:pStyle w:val="21"/>
              <w:keepNext/>
              <w:keepLines/>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0" w:afterAutospacing="0" w:line="360" w:lineRule="auto"/>
              <w:ind w:right="0" w:rightChars="0"/>
              <w:jc w:val="both"/>
              <w:textAlignment w:val="auto"/>
              <w:rPr>
                <w:rFonts w:hint="eastAsia"/>
                <w:sz w:val="24"/>
                <w:szCs w:val="24"/>
              </w:rPr>
            </w:pPr>
            <w:r>
              <w:rPr>
                <w:rFonts w:hint="eastAsia"/>
                <w:sz w:val="24"/>
                <w:szCs w:val="24"/>
                <w:lang w:val="en-US" w:eastAsia="zh-CN"/>
              </w:rPr>
              <w:t>（三）</w:t>
            </w:r>
            <w:r>
              <w:rPr>
                <w:rFonts w:hint="eastAsia"/>
                <w:sz w:val="24"/>
                <w:szCs w:val="24"/>
                <w:lang w:val="zh-TW" w:eastAsia="zh-TW"/>
              </w:rPr>
              <w:t>公共基础课程</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sz w:val="24"/>
                <w:szCs w:val="24"/>
              </w:rPr>
            </w:pPr>
            <w:r>
              <w:rPr>
                <w:rFonts w:hint="eastAsia"/>
                <w:sz w:val="24"/>
                <w:szCs w:val="24"/>
              </w:rPr>
              <w:t>根据党和国家有关文件规定，将思想道德修养与法律基础、毛泽东思想和中国特色社会主义理论体系概论、形势与政策、心理健康、信息技术、体育、就业指导、军事理论、安全教育、创新创业教育、高职英语、高职语文、高职数学、中华优秀传统文化、美育教育（公共艺术）、职业礼仪、劳动教育、</w:t>
            </w:r>
            <w:r>
              <w:rPr>
                <w:rFonts w:hint="eastAsia"/>
                <w:sz w:val="24"/>
                <w:szCs w:val="24"/>
                <w:lang w:eastAsia="zh-CN"/>
              </w:rPr>
              <w:t>四史教育、</w:t>
            </w:r>
            <w:r>
              <w:rPr>
                <w:rFonts w:hint="eastAsia"/>
                <w:sz w:val="24"/>
                <w:szCs w:val="24"/>
              </w:rPr>
              <w:t>入学及专业认知教育、军事教育等列入公共基础课程。</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1518"/>
              <w:gridCol w:w="6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b/>
                      <w:bCs/>
                      <w:sz w:val="24"/>
                      <w:szCs w:val="28"/>
                    </w:rPr>
                  </w:pPr>
                  <w:r>
                    <w:rPr>
                      <w:rFonts w:hint="eastAsia"/>
                      <w:b/>
                      <w:bCs/>
                      <w:sz w:val="24"/>
                      <w:szCs w:val="28"/>
                    </w:rPr>
                    <w:t>序号</w:t>
                  </w:r>
                </w:p>
              </w:tc>
              <w:tc>
                <w:tcPr>
                  <w:tcW w:w="1518" w:type="dxa"/>
                  <w:noWrap w:val="0"/>
                  <w:vAlign w:val="center"/>
                </w:tcPr>
                <w:p>
                  <w:pPr>
                    <w:spacing w:line="140" w:lineRule="atLeast"/>
                    <w:jc w:val="center"/>
                    <w:rPr>
                      <w:rFonts w:hint="eastAsia"/>
                      <w:b/>
                      <w:bCs/>
                      <w:sz w:val="24"/>
                      <w:szCs w:val="28"/>
                    </w:rPr>
                  </w:pPr>
                  <w:r>
                    <w:rPr>
                      <w:rFonts w:hint="eastAsia"/>
                      <w:b/>
                      <w:bCs/>
                      <w:sz w:val="24"/>
                      <w:szCs w:val="28"/>
                    </w:rPr>
                    <w:t>课程名称</w:t>
                  </w:r>
                </w:p>
              </w:tc>
              <w:tc>
                <w:tcPr>
                  <w:tcW w:w="6680" w:type="dxa"/>
                  <w:noWrap w:val="0"/>
                  <w:vAlign w:val="center"/>
                </w:tcPr>
                <w:p>
                  <w:pPr>
                    <w:spacing w:line="140" w:lineRule="atLeast"/>
                    <w:jc w:val="center"/>
                    <w:rPr>
                      <w:rFonts w:hint="eastAsia"/>
                      <w:b/>
                      <w:bCs/>
                      <w:sz w:val="24"/>
                      <w:szCs w:val="28"/>
                    </w:rPr>
                  </w:pPr>
                  <w:r>
                    <w:rPr>
                      <w:rFonts w:hint="eastAsia"/>
                      <w:b/>
                      <w:bCs/>
                      <w:sz w:val="24"/>
                      <w:szCs w:val="28"/>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jc w:val="center"/>
              </w:trPr>
              <w:tc>
                <w:tcPr>
                  <w:tcW w:w="627" w:type="dxa"/>
                  <w:noWrap w:val="0"/>
                  <w:vAlign w:val="center"/>
                </w:tcPr>
                <w:p>
                  <w:pPr>
                    <w:spacing w:line="140" w:lineRule="atLeast"/>
                    <w:jc w:val="center"/>
                    <w:rPr>
                      <w:rFonts w:hint="eastAsia"/>
                    </w:rPr>
                  </w:pPr>
                  <w:r>
                    <w:rPr>
                      <w:rFonts w:hint="eastAsia"/>
                    </w:rPr>
                    <w:t>1</w:t>
                  </w:r>
                </w:p>
              </w:tc>
              <w:tc>
                <w:tcPr>
                  <w:tcW w:w="1518" w:type="dxa"/>
                  <w:noWrap w:val="0"/>
                  <w:vAlign w:val="center"/>
                </w:tcPr>
                <w:p>
                  <w:pPr>
                    <w:spacing w:line="140" w:lineRule="atLeast"/>
                    <w:jc w:val="both"/>
                    <w:rPr>
                      <w:rFonts w:hint="eastAsia"/>
                    </w:rPr>
                  </w:pPr>
                  <w:r>
                    <w:rPr>
                      <w:rFonts w:hint="eastAsia"/>
                    </w:rPr>
                    <w:t>思想道德修养与法律基础</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rPr>
                  </w:pPr>
                  <w:r>
                    <w:rPr>
                      <w:rFonts w:hint="eastAsia"/>
                    </w:rPr>
                    <w:t>本课程主要学习中国特色社会主义核心价值观；理想、信念的重要性，做好生涯规划；道德建设，领会社会主义法的精神，培养法治思维方式；人生观、人生价值的内涵，努力创造和实现人生价值；爱国主义的时代价值，确立新的国家安全观；健康素质的内涵，促进身心健康；职业道德和职业素养的内容，了解职业生活中的法律，提高职业能力。把握社会主义法律本质，养成法治思维，具备优秀的思想道德素质和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627" w:type="dxa"/>
                  <w:noWrap w:val="0"/>
                  <w:vAlign w:val="center"/>
                </w:tcPr>
                <w:p>
                  <w:pPr>
                    <w:spacing w:line="140" w:lineRule="atLeast"/>
                    <w:jc w:val="center"/>
                    <w:rPr>
                      <w:rFonts w:hint="eastAsia"/>
                    </w:rPr>
                  </w:pPr>
                  <w:r>
                    <w:rPr>
                      <w:rFonts w:hint="eastAsia"/>
                    </w:rPr>
                    <w:t>2</w:t>
                  </w:r>
                </w:p>
              </w:tc>
              <w:tc>
                <w:tcPr>
                  <w:tcW w:w="1518" w:type="dxa"/>
                  <w:noWrap w:val="0"/>
                  <w:vAlign w:val="center"/>
                </w:tcPr>
                <w:p>
                  <w:pPr>
                    <w:spacing w:line="140" w:lineRule="atLeast"/>
                    <w:jc w:val="both"/>
                    <w:rPr>
                      <w:rFonts w:hint="eastAsia"/>
                    </w:rPr>
                  </w:pPr>
                  <w:r>
                    <w:rPr>
                      <w:rFonts w:hint="eastAsia"/>
                    </w:rPr>
                    <w:t>毛泽东思想和中国特色社会主义理论体系概论</w:t>
                  </w:r>
                </w:p>
              </w:tc>
              <w:tc>
                <w:tcPr>
                  <w:tcW w:w="6680" w:type="dxa"/>
                  <w:noWrap w:val="0"/>
                  <w:vAlign w:val="center"/>
                </w:tcPr>
                <w:p>
                  <w:pPr>
                    <w:spacing w:line="140" w:lineRule="atLeast"/>
                    <w:jc w:val="left"/>
                    <w:rPr>
                      <w:rFonts w:hint="eastAsia"/>
                    </w:rPr>
                  </w:pPr>
                  <w:r>
                    <w:rPr>
                      <w:rFonts w:hint="eastAsia"/>
                    </w:rPr>
                    <w:t>本课程主要学习马克思主义中国化的历史进程和理论成果；新民主主义革命和社会主义社会建立的历史过程</w:t>
                  </w:r>
                  <w:r>
                    <w:rPr>
                      <w:rFonts w:hint="eastAsia"/>
                      <w:lang w:eastAsia="zh-CN"/>
                    </w:rPr>
                    <w:t>；</w:t>
                  </w:r>
                  <w:r>
                    <w:rPr>
                      <w:rFonts w:hint="eastAsia"/>
                    </w:rPr>
                    <w:t>中国特色社会主义建设理论的基本内容和意义</w:t>
                  </w:r>
                  <w:r>
                    <w:rPr>
                      <w:rFonts w:hint="eastAsia"/>
                      <w:lang w:eastAsia="zh-CN"/>
                    </w:rPr>
                    <w:t>；</w:t>
                  </w:r>
                  <w:r>
                    <w:rPr>
                      <w:rFonts w:hint="eastAsia"/>
                    </w:rPr>
                    <w:t xml:space="preserve">历史唯物主义的基本立场和辩证思维方法。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rPr>
                  </w:pPr>
                  <w:r>
                    <w:rPr>
                      <w:rFonts w:hint="eastAsia"/>
                    </w:rPr>
                    <w:t>3</w:t>
                  </w:r>
                </w:p>
              </w:tc>
              <w:tc>
                <w:tcPr>
                  <w:tcW w:w="1518" w:type="dxa"/>
                  <w:noWrap w:val="0"/>
                  <w:vAlign w:val="center"/>
                </w:tcPr>
                <w:p>
                  <w:pPr>
                    <w:spacing w:line="140" w:lineRule="atLeast"/>
                    <w:jc w:val="both"/>
                    <w:rPr>
                      <w:rFonts w:hint="eastAsia"/>
                    </w:rPr>
                  </w:pPr>
                  <w:r>
                    <w:rPr>
                      <w:rFonts w:hint="eastAsia"/>
                    </w:rPr>
                    <w:t>形势与政策</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根据中宣部、教育部下发的“高校形势与政策教教学要点”，结合当前国际国内形势以及高等教育改革形势和大学生成长的特点。使学生学习形势与政策、世界政治经济与国际关系方面的基本知识，主要集中在国内外的经济政治方面的新闻，具体根据时事政策的变化而有所改变。帮助学生开阔视野，及时了解和正确对待国内外重大时事，使大学生在改革开放的环境下有坚定的立场、有较强的分析能力和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rPr>
                  </w:pPr>
                  <w:r>
                    <w:rPr>
                      <w:rFonts w:hint="eastAsia"/>
                    </w:rPr>
                    <w:t>4</w:t>
                  </w:r>
                </w:p>
              </w:tc>
              <w:tc>
                <w:tcPr>
                  <w:tcW w:w="1518" w:type="dxa"/>
                  <w:noWrap w:val="0"/>
                  <w:vAlign w:val="center"/>
                </w:tcPr>
                <w:p>
                  <w:pPr>
                    <w:spacing w:line="140" w:lineRule="atLeast"/>
                    <w:jc w:val="both"/>
                    <w:rPr>
                      <w:rFonts w:hint="eastAsia"/>
                    </w:rPr>
                  </w:pPr>
                  <w:r>
                    <w:rPr>
                      <w:rFonts w:hint="eastAsia"/>
                    </w:rPr>
                    <w:t>体育</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学习体育运动基本理论知识，包括运动原则，科学锻炼身体的方法，运动损伤的处理，运动卫生常识等。 使学生熟练掌握1—2项运动基本技术、基本战术和基本裁判知识。使学生掌握身体素质的基本练习方法，包括力量素质、速度素质、柔韧素质、耐力素质、灵敏素质。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rPr>
                  </w:pPr>
                  <w:r>
                    <w:rPr>
                      <w:rFonts w:hint="eastAsia"/>
                    </w:rPr>
                    <w:t>5</w:t>
                  </w:r>
                </w:p>
              </w:tc>
              <w:tc>
                <w:tcPr>
                  <w:tcW w:w="1518" w:type="dxa"/>
                  <w:noWrap w:val="0"/>
                  <w:vAlign w:val="center"/>
                </w:tcPr>
                <w:p>
                  <w:pPr>
                    <w:spacing w:line="140" w:lineRule="atLeast"/>
                    <w:jc w:val="both"/>
                    <w:rPr>
                      <w:rFonts w:hint="eastAsia"/>
                    </w:rPr>
                  </w:pPr>
                  <w:r>
                    <w:rPr>
                      <w:rFonts w:hint="eastAsia"/>
                    </w:rPr>
                    <w:t>英语</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t>巩固和规范英语基础知识，掌握、运用涉及日常生活中的衣食住行、通讯、游览、购物、求职等话题的英语交流技能</w:t>
                  </w:r>
                  <w:r>
                    <w:rPr>
                      <w:rFonts w:hint="eastAsia"/>
                    </w:rPr>
                    <w:t>；通过听、说、读、写、译等方面的学习和基本训练，使学生掌握相关话题的英语语言知识，突出应用能力的培养，使其具有利用英语进行一般的人际沟通的能力；</w:t>
                  </w:r>
                  <w:r>
                    <w:t>培养锻炼在实际工作岗位应用英语的能力及继续学习能力。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rPr>
                  </w:pPr>
                  <w:r>
                    <w:rPr>
                      <w:rFonts w:hint="eastAsia"/>
                    </w:rPr>
                    <w:t>6</w:t>
                  </w:r>
                </w:p>
              </w:tc>
              <w:tc>
                <w:tcPr>
                  <w:tcW w:w="1518" w:type="dxa"/>
                  <w:noWrap w:val="0"/>
                  <w:vAlign w:val="center"/>
                </w:tcPr>
                <w:p>
                  <w:pPr>
                    <w:spacing w:line="140" w:lineRule="atLeast"/>
                    <w:jc w:val="both"/>
                    <w:rPr>
                      <w:rFonts w:hint="eastAsia"/>
                    </w:rPr>
                  </w:pPr>
                  <w:r>
                    <w:rPr>
                      <w:rFonts w:hint="eastAsia"/>
                    </w:rPr>
                    <w:t>高等数学</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学习函数的相关概念和极限的基本计算；学习导数的相关概念和基本计算，并学习导数的相关性质，并利用相关知识求解简单的优化模型；学习函数的微分和以利用微分进行近似计算；学习不定积分的相关概念，熟练掌握基本公式，以及换元积分法和分部积分法；学习定积分的相关概念和计算，并利用微元法解决与定积分相关的几何和物理方面的应用；学习微分方程相关概念和计算，能够解可分离变量的微分方程、一阶线性微分方程、二阶常系数线性微分方程。学习向量和向量空间的相关概念、以及向量的数量积和向量积，会求简单的空间平面方程和空间直线方程；学习多元函数的极限、偏导数、全微分等相关概念和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rPr>
                  </w:pPr>
                  <w:r>
                    <w:rPr>
                      <w:rFonts w:hint="eastAsia"/>
                    </w:rPr>
                    <w:t>7</w:t>
                  </w:r>
                </w:p>
              </w:tc>
              <w:tc>
                <w:tcPr>
                  <w:tcW w:w="1518" w:type="dxa"/>
                  <w:noWrap w:val="0"/>
                  <w:vAlign w:val="center"/>
                </w:tcPr>
                <w:p>
                  <w:pPr>
                    <w:spacing w:line="140" w:lineRule="atLeast"/>
                    <w:jc w:val="both"/>
                    <w:rPr>
                      <w:rFonts w:hint="eastAsia"/>
                    </w:rPr>
                  </w:pPr>
                  <w:r>
                    <w:rPr>
                      <w:rFonts w:hint="eastAsia"/>
                    </w:rPr>
                    <w:t>安全教育</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学习社会安全类突发事故或事件的危害和范围，不参与影响和危害社会安全的活动；自觉遵守社会生活中人际交往的基本规则，学会与人正常交往；自觉遵守公共场所的安全规范，提高社会公共安全意识；对学生进行以预防火灾、食物中毒、交通、人身伤害事故为重点的安全专题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rPr>
                  </w:pPr>
                  <w:r>
                    <w:rPr>
                      <w:rFonts w:hint="eastAsia"/>
                    </w:rPr>
                    <w:t>8</w:t>
                  </w:r>
                </w:p>
              </w:tc>
              <w:tc>
                <w:tcPr>
                  <w:tcW w:w="1518" w:type="dxa"/>
                  <w:noWrap w:val="0"/>
                  <w:vAlign w:val="center"/>
                </w:tcPr>
                <w:p>
                  <w:pPr>
                    <w:spacing w:line="140" w:lineRule="atLeast"/>
                    <w:jc w:val="both"/>
                    <w:rPr>
                      <w:rFonts w:hint="eastAsia"/>
                    </w:rPr>
                  </w:pPr>
                  <w:r>
                    <w:rPr>
                      <w:rFonts w:hint="eastAsia"/>
                    </w:rPr>
                    <w:t>中华优秀传统文化</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rPr>
                  </w:pPr>
                  <w:r>
                    <w:rPr>
                      <w:rFonts w:hint="eastAsia"/>
                    </w:rPr>
                    <w:t>要以弘扬爱国主义精神为核心，以家国情怀教育、社会关爱教育和人格修养教育为重点，着力完善青少年学生的道德品质，培育理想人格，提升政治素养。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spacing w:line="140" w:lineRule="atLeast"/>
                    <w:jc w:val="center"/>
                    <w:rPr>
                      <w:rFonts w:hint="eastAsia"/>
                    </w:rPr>
                  </w:pPr>
                  <w:r>
                    <w:rPr>
                      <w:rFonts w:hint="eastAsia"/>
                    </w:rPr>
                    <w:t>9</w:t>
                  </w:r>
                </w:p>
              </w:tc>
              <w:tc>
                <w:tcPr>
                  <w:tcW w:w="1518" w:type="dxa"/>
                  <w:noWrap w:val="0"/>
                  <w:vAlign w:val="center"/>
                </w:tcPr>
                <w:p>
                  <w:pPr>
                    <w:spacing w:line="140" w:lineRule="atLeast"/>
                    <w:jc w:val="both"/>
                    <w:rPr>
                      <w:rFonts w:hint="eastAsia"/>
                    </w:rPr>
                  </w:pPr>
                  <w:r>
                    <w:rPr>
                      <w:rFonts w:hint="eastAsia"/>
                    </w:rPr>
                    <w:t>心理健康</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rPr>
                  </w:pPr>
                  <w:r>
                    <w:rPr>
                      <w:rFonts w:hint="eastAsia"/>
                    </w:rPr>
                    <w:t>围绕学生心理发展特点，以解决学生普遍存在的心理问题和提高心理素质为重点，以适应环境、学会生活、学会学习、学会交往、学会做人、学会协作等为基本教学内容。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spacing w:line="140" w:lineRule="atLeast"/>
                    <w:jc w:val="center"/>
                    <w:rPr>
                      <w:rFonts w:hint="eastAsia"/>
                    </w:rPr>
                  </w:pPr>
                  <w:r>
                    <w:rPr>
                      <w:rFonts w:hint="eastAsia"/>
                    </w:rPr>
                    <w:t>10</w:t>
                  </w:r>
                </w:p>
              </w:tc>
              <w:tc>
                <w:tcPr>
                  <w:tcW w:w="1518" w:type="dxa"/>
                  <w:noWrap w:val="0"/>
                  <w:vAlign w:val="center"/>
                </w:tcPr>
                <w:p>
                  <w:pPr>
                    <w:spacing w:line="140" w:lineRule="atLeast"/>
                    <w:jc w:val="both"/>
                    <w:rPr>
                      <w:rFonts w:hint="eastAsia"/>
                    </w:rPr>
                  </w:pPr>
                  <w:r>
                    <w:rPr>
                      <w:rFonts w:hint="eastAsia"/>
                    </w:rPr>
                    <w:t>大学生职业发展与就业指导</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rPr>
                  </w:pPr>
                  <w:r>
                    <w:rPr>
                      <w:rFonts w:hint="eastAsia"/>
                    </w:rPr>
                    <w:t>大学生职业与职业道德、职业生涯规划、就业形势分析与应对、就业准备与求职技巧、职业适应与发展、就业权益保护、大学生创业指导、创业的基本常识、大学生创业教育、大学生创业实践、创业的机会与风险等内容，引导大学生将自己的发展需求与国家和社会的发展联系起来，面对现实，合理定位，主动就业、创业，自主树立正确的职业观，建立职业生涯发展意识，提高个人就业、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spacing w:line="140" w:lineRule="atLeast"/>
                    <w:jc w:val="center"/>
                    <w:rPr>
                      <w:rFonts w:hint="eastAsia"/>
                    </w:rPr>
                  </w:pPr>
                  <w:r>
                    <w:rPr>
                      <w:rFonts w:hint="eastAsia"/>
                    </w:rPr>
                    <w:t>11</w:t>
                  </w:r>
                </w:p>
              </w:tc>
              <w:tc>
                <w:tcPr>
                  <w:tcW w:w="1518" w:type="dxa"/>
                  <w:noWrap w:val="0"/>
                  <w:vAlign w:val="center"/>
                </w:tcPr>
                <w:p>
                  <w:pPr>
                    <w:spacing w:line="140" w:lineRule="atLeast"/>
                    <w:jc w:val="both"/>
                    <w:rPr>
                      <w:rFonts w:hint="eastAsia"/>
                    </w:rPr>
                  </w:pPr>
                  <w:r>
                    <w:rPr>
                      <w:rFonts w:hint="eastAsia"/>
                    </w:rPr>
                    <w:t>创新创业教育</w:t>
                  </w:r>
                </w:p>
              </w:tc>
              <w:tc>
                <w:tcPr>
                  <w:tcW w:w="6680" w:type="dxa"/>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firstLine="440" w:firstLineChars="200"/>
                    <w:textAlignment w:val="auto"/>
                  </w:pPr>
                  <w:r>
                    <w:rPr>
                      <w:rFonts w:hint="eastAsia"/>
                    </w:rPr>
                    <w:t>培养学生创新创业方面的意识、思维和精神，其次培养学生创新创业方面的技能，并最终使被教育者具有一定的创新创业能力。通过案例学习，激发学生创新创业热情，通过对创新知识的学习，使学生掌握创新发明的科学思维方法和如何进行专利申请，通过创业知识的学习，转变学生的就业观念，使学生将创业作为未来职业的一种选择，从而为中国经济发展输送大批优秀的创新创业型建设者。</w:t>
                  </w:r>
                </w:p>
                <w:p>
                  <w:pPr>
                    <w:keepNext w:val="0"/>
                    <w:keepLines w:val="0"/>
                    <w:pageBreakBefore w:val="0"/>
                    <w:widowControl w:val="0"/>
                    <w:kinsoku/>
                    <w:wordWrap/>
                    <w:overflowPunct/>
                    <w:topLinePunct w:val="0"/>
                    <w:autoSpaceDE/>
                    <w:autoSpaceDN/>
                    <w:bidi w:val="0"/>
                    <w:adjustRightInd/>
                    <w:snapToGrid/>
                    <w:spacing w:line="264" w:lineRule="auto"/>
                    <w:ind w:firstLine="440" w:firstLineChars="200"/>
                    <w:textAlignment w:val="auto"/>
                    <w:rPr>
                      <w:rFonts w:hint="eastAsia"/>
                    </w:rPr>
                  </w:pPr>
                  <w:r>
                    <w:rPr>
                      <w:rFonts w:hint="eastAsia"/>
                    </w:rPr>
                    <w:t>主要内容有：认识创新创业、创新创业必备知识、激发创新创业兴趣、培养创新意识、培养创新思维、掌握创新方法、开展创新发明、打开创新创业之门、组建创业团队、成立新企业。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627" w:type="dxa"/>
                  <w:noWrap w:val="0"/>
                  <w:vAlign w:val="center"/>
                </w:tcPr>
                <w:p>
                  <w:pPr>
                    <w:spacing w:line="140" w:lineRule="atLeast"/>
                    <w:jc w:val="center"/>
                    <w:rPr>
                      <w:rFonts w:hint="eastAsia"/>
                    </w:rPr>
                  </w:pPr>
                  <w:r>
                    <w:rPr>
                      <w:rFonts w:hint="eastAsia"/>
                    </w:rPr>
                    <w:t>12</w:t>
                  </w:r>
                </w:p>
              </w:tc>
              <w:tc>
                <w:tcPr>
                  <w:tcW w:w="1518" w:type="dxa"/>
                  <w:noWrap w:val="0"/>
                  <w:vAlign w:val="center"/>
                </w:tcPr>
                <w:p>
                  <w:pPr>
                    <w:spacing w:line="140" w:lineRule="atLeast"/>
                    <w:jc w:val="center"/>
                    <w:rPr>
                      <w:rFonts w:hint="eastAsia"/>
                    </w:rPr>
                  </w:pPr>
                  <w:r>
                    <w:rPr>
                      <w:rFonts w:hint="eastAsia"/>
                    </w:rPr>
                    <w:t>军事课</w:t>
                  </w:r>
                </w:p>
              </w:tc>
              <w:tc>
                <w:tcPr>
                  <w:tcW w:w="6680" w:type="dxa"/>
                  <w:noWrap w:val="0"/>
                  <w:vAlign w:val="top"/>
                </w:tcPr>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rPr>
                  </w:pPr>
                  <w:r>
                    <w:rPr>
                      <w:rFonts w:hint="eastAsia"/>
                    </w:rPr>
                    <w:t>本课程按照教育部、中央军委国防动员部关于印发《普通高等学校军事课教学大纲》的通知（教体艺〔2019〕1号）和省教育厅、省军区战备建设局通知要求，主要学习军事理论和军事技能。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spacing w:line="140" w:lineRule="atLeast"/>
                    <w:jc w:val="center"/>
                    <w:rPr>
                      <w:rFonts w:hint="eastAsia"/>
                    </w:rPr>
                  </w:pPr>
                  <w:r>
                    <w:rPr>
                      <w:rFonts w:hint="eastAsia"/>
                    </w:rPr>
                    <w:t>13</w:t>
                  </w:r>
                </w:p>
              </w:tc>
              <w:tc>
                <w:tcPr>
                  <w:tcW w:w="1518" w:type="dxa"/>
                  <w:noWrap w:val="0"/>
                  <w:vAlign w:val="center"/>
                </w:tcPr>
                <w:p>
                  <w:pPr>
                    <w:spacing w:line="140" w:lineRule="atLeast"/>
                    <w:jc w:val="center"/>
                    <w:rPr>
                      <w:rFonts w:hint="eastAsia"/>
                    </w:rPr>
                  </w:pPr>
                  <w:r>
                    <w:rPr>
                      <w:rFonts w:hint="eastAsia"/>
                    </w:rPr>
                    <w:t>美育</w:t>
                  </w:r>
                </w:p>
              </w:tc>
              <w:tc>
                <w:tcPr>
                  <w:tcW w:w="6680" w:type="dxa"/>
                  <w:noWrap w:val="0"/>
                  <w:vAlign w:val="top"/>
                </w:tcPr>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rPr>
                  </w:pPr>
                  <w:r>
                    <w:rPr>
                      <w:rFonts w:hint="eastAsia"/>
                    </w:rPr>
                    <w:t>按照国务院办公厅《关于全面加强和改进学校美育工作的意见》（国办发〔2015〕71号）要求，学生根据需求，学习音乐、美术、舞蹈、戏剧、戏曲、影视等内容，培养具有审美修养的高素质技术技能人才。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spacing w:line="140" w:lineRule="atLeast"/>
                    <w:jc w:val="center"/>
                    <w:rPr>
                      <w:rFonts w:hint="eastAsia"/>
                    </w:rPr>
                  </w:pPr>
                  <w:r>
                    <w:rPr>
                      <w:rFonts w:hint="eastAsia"/>
                    </w:rPr>
                    <w:t>14</w:t>
                  </w:r>
                </w:p>
              </w:tc>
              <w:tc>
                <w:tcPr>
                  <w:tcW w:w="1518" w:type="dxa"/>
                  <w:noWrap w:val="0"/>
                  <w:vAlign w:val="center"/>
                </w:tcPr>
                <w:p>
                  <w:pPr>
                    <w:spacing w:line="140" w:lineRule="atLeast"/>
                    <w:jc w:val="center"/>
                    <w:rPr>
                      <w:rFonts w:hint="eastAsia"/>
                    </w:rPr>
                  </w:pPr>
                  <w:r>
                    <w:rPr>
                      <w:rFonts w:hint="eastAsia"/>
                    </w:rPr>
                    <w:t>劳动教育</w:t>
                  </w:r>
                </w:p>
              </w:tc>
              <w:tc>
                <w:tcPr>
                  <w:tcW w:w="6680" w:type="dxa"/>
                  <w:noWrap w:val="0"/>
                  <w:vAlign w:val="top"/>
                </w:tcPr>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rPr>
                  </w:pPr>
                  <w:r>
                    <w:rPr>
                      <w:rFonts w:hint="eastAsia"/>
                    </w:rPr>
                    <w:t>劳动教育主要包括两个部分。一是学生在生产性实践教学环节中，进行生产劳动。二是学生利用课余时间，完成义务劳动。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rPr>
                  </w:pPr>
                  <w:r>
                    <w:rPr>
                      <w:rFonts w:hint="eastAsia" w:ascii="楷体" w:hAnsi="楷体" w:eastAsia="楷体" w:cs="楷体"/>
                      <w:sz w:val="24"/>
                      <w:szCs w:val="24"/>
                      <w:lang w:val="en-US" w:eastAsia="zh-CN"/>
                    </w:rPr>
                    <w:t>15</w:t>
                  </w:r>
                </w:p>
              </w:tc>
              <w:tc>
                <w:tcPr>
                  <w:tcW w:w="15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ascii="楷体" w:hAnsi="楷体" w:eastAsia="楷体" w:cs="楷体"/>
                      <w:sz w:val="24"/>
                      <w:szCs w:val="24"/>
                    </w:rPr>
                    <w:t>中共党史</w:t>
                  </w:r>
                </w:p>
              </w:tc>
              <w:tc>
                <w:tcPr>
                  <w:tcW w:w="668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sz w:val="24"/>
                      <w:szCs w:val="24"/>
                    </w:rPr>
                  </w:pPr>
                  <w:r>
                    <w:rPr>
                      <w:rFonts w:hint="eastAsia" w:ascii="楷体" w:hAnsi="楷体" w:eastAsia="楷体" w:cs="楷体"/>
                      <w:sz w:val="24"/>
                      <w:szCs w:val="24"/>
                    </w:rPr>
                    <w:t>主要讲授中国共产党成立100年来的奋斗历程，系统总结中国共产党在领导中国革命、建设和改革发展进程中所取得的历史经验，以为当今进行中国特色社会主义现代化建设提供思想明镜。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rPr>
                  </w:pPr>
                  <w:r>
                    <w:rPr>
                      <w:rFonts w:hint="eastAsia" w:ascii="楷体" w:hAnsi="楷体" w:eastAsia="楷体" w:cs="楷体"/>
                      <w:sz w:val="24"/>
                      <w:szCs w:val="24"/>
                    </w:rPr>
                    <w:t>使学生掌握中国共产党发展的历史，掌握马克思主义与中国革命、建设和改革实践相结合形成的毛泽东思想、邓小平理论、三个代表、科学发展观和习近平新时代中国特色社会主义思想。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rPr>
                  </w:pPr>
                  <w:r>
                    <w:rPr>
                      <w:rFonts w:hint="eastAsia" w:ascii="楷体" w:hAnsi="楷体" w:eastAsia="楷体" w:cs="楷体"/>
                      <w:sz w:val="24"/>
                      <w:szCs w:val="24"/>
                      <w:lang w:val="en-US" w:eastAsia="zh-CN"/>
                    </w:rPr>
                    <w:t>16</w:t>
                  </w:r>
                </w:p>
              </w:tc>
              <w:tc>
                <w:tcPr>
                  <w:tcW w:w="15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ascii="仿宋" w:hAnsi="仿宋" w:eastAsia="仿宋" w:cs="Times New Roman"/>
                      <w:bCs/>
                      <w:sz w:val="24"/>
                      <w:szCs w:val="24"/>
                    </w:rPr>
                    <w:t>新中国史</w:t>
                  </w:r>
                </w:p>
              </w:tc>
              <w:tc>
                <w:tcPr>
                  <w:tcW w:w="668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主要讲授</w:t>
                  </w:r>
                  <w:r>
                    <w:rPr>
                      <w:rFonts w:hint="eastAsia" w:ascii="楷体" w:hAnsi="楷体" w:eastAsia="楷体" w:cs="楷体"/>
                      <w:sz w:val="24"/>
                      <w:szCs w:val="24"/>
                      <w:lang w:val="en-US" w:eastAsia="zh-CN"/>
                    </w:rPr>
                    <w:t>:</w:t>
                  </w:r>
                  <w:r>
                    <w:rPr>
                      <w:rFonts w:hint="eastAsia" w:ascii="楷体" w:hAnsi="楷体" w:eastAsia="楷体" w:cs="楷体"/>
                      <w:sz w:val="24"/>
                      <w:szCs w:val="24"/>
                    </w:rPr>
                    <w:t>1.中华人民共和国的成立</w:t>
                  </w:r>
                  <w:r>
                    <w:rPr>
                      <w:rFonts w:hint="eastAsia" w:ascii="楷体" w:hAnsi="楷体" w:eastAsia="楷体" w:cs="楷体"/>
                      <w:sz w:val="24"/>
                      <w:szCs w:val="24"/>
                      <w:lang w:val="en-US" w:eastAsia="zh-CN"/>
                    </w:rPr>
                    <w:t>;</w:t>
                  </w:r>
                  <w:r>
                    <w:rPr>
                      <w:rFonts w:hint="eastAsia" w:ascii="楷体" w:hAnsi="楷体" w:eastAsia="楷体" w:cs="楷体"/>
                      <w:sz w:val="24"/>
                      <w:szCs w:val="24"/>
                    </w:rPr>
                    <w:t>2.共和国社会主义建设道路的初步探索</w:t>
                  </w:r>
                  <w:r>
                    <w:rPr>
                      <w:rFonts w:hint="eastAsia" w:ascii="楷体" w:hAnsi="楷体" w:eastAsia="楷体" w:cs="楷体"/>
                      <w:sz w:val="24"/>
                      <w:szCs w:val="24"/>
                      <w:lang w:val="en-US" w:eastAsia="zh-CN"/>
                    </w:rPr>
                    <w:t>;</w:t>
                  </w:r>
                  <w:r>
                    <w:rPr>
                      <w:rFonts w:hint="eastAsia" w:ascii="楷体" w:hAnsi="楷体" w:eastAsia="楷体" w:cs="楷体"/>
                      <w:sz w:val="24"/>
                      <w:szCs w:val="24"/>
                    </w:rPr>
                    <w:t>3.改革开放和现代化建设的新阶段</w:t>
                  </w:r>
                  <w:r>
                    <w:rPr>
                      <w:rFonts w:hint="eastAsia" w:ascii="楷体" w:hAnsi="楷体" w:eastAsia="楷体" w:cs="楷体"/>
                      <w:sz w:val="24"/>
                      <w:szCs w:val="24"/>
                      <w:lang w:val="en-US" w:eastAsia="zh-CN"/>
                    </w:rPr>
                    <w:t>;</w:t>
                  </w:r>
                  <w:r>
                    <w:rPr>
                      <w:rFonts w:hint="eastAsia" w:ascii="楷体" w:hAnsi="楷体" w:eastAsia="楷体" w:cs="楷体"/>
                      <w:sz w:val="24"/>
                      <w:szCs w:val="24"/>
                    </w:rPr>
                    <w:t>4.全面建成小康社会开创新局面</w:t>
                  </w:r>
                  <w:r>
                    <w:rPr>
                      <w:rFonts w:hint="eastAsia" w:ascii="楷体" w:hAnsi="楷体" w:eastAsia="楷体" w:cs="楷体"/>
                      <w:sz w:val="24"/>
                      <w:szCs w:val="24"/>
                      <w:lang w:eastAsia="zh-CN"/>
                    </w:rPr>
                    <w:t>等内容</w:t>
                  </w:r>
                  <w:r>
                    <w:rPr>
                      <w:rFonts w:hint="eastAsia"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rPr>
                  </w:pPr>
                  <w:r>
                    <w:rPr>
                      <w:rFonts w:hint="eastAsia" w:ascii="楷体" w:hAnsi="楷体" w:eastAsia="楷体" w:cs="楷体"/>
                      <w:sz w:val="24"/>
                      <w:szCs w:val="24"/>
                    </w:rPr>
                    <w:t>教育引导学生弄清楚当今中国所处的历史方位和自己所应担负的历史责任，深刻理解中华民族从站起来、富起来到强起来的历史逻辑、理论逻辑和实践逻辑，厚植爱党、爱国、爱社会主义的情感，增强听党话、跟党走的思想和行动自觉，牢固树立中国特色社会主义的道路自信、制度自信、理论自信、文化自信，努力成长为担当中华民族复兴大任的时代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rPr>
                  </w:pPr>
                  <w:r>
                    <w:rPr>
                      <w:rFonts w:hint="eastAsia" w:ascii="楷体" w:hAnsi="楷体" w:eastAsia="楷体" w:cs="楷体"/>
                      <w:sz w:val="24"/>
                      <w:szCs w:val="24"/>
                      <w:lang w:val="en-US" w:eastAsia="zh-CN"/>
                    </w:rPr>
                    <w:t>17</w:t>
                  </w:r>
                </w:p>
              </w:tc>
              <w:tc>
                <w:tcPr>
                  <w:tcW w:w="15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ascii="仿宋" w:hAnsi="仿宋" w:eastAsia="仿宋" w:cs="Times New Roman"/>
                      <w:bCs/>
                      <w:sz w:val="24"/>
                      <w:szCs w:val="24"/>
                    </w:rPr>
                    <w:t>改革开放史</w:t>
                  </w:r>
                </w:p>
              </w:tc>
              <w:tc>
                <w:tcPr>
                  <w:tcW w:w="6680"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rPr>
                  </w:pPr>
                  <w:r>
                    <w:rPr>
                      <w:rFonts w:hint="eastAsia" w:ascii="楷体" w:hAnsi="楷体" w:eastAsia="楷体" w:cs="楷体"/>
                      <w:sz w:val="24"/>
                      <w:szCs w:val="24"/>
                    </w:rPr>
                    <w:t>主要讲授</w:t>
                  </w:r>
                  <w:r>
                    <w:rPr>
                      <w:rFonts w:hint="eastAsia" w:ascii="楷体" w:hAnsi="楷体" w:eastAsia="楷体" w:cs="楷体"/>
                      <w:sz w:val="24"/>
                      <w:szCs w:val="24"/>
                      <w:lang w:val="en-US" w:eastAsia="zh-CN"/>
                    </w:rPr>
                    <w:t>:1.</w:t>
                  </w:r>
                  <w:r>
                    <w:rPr>
                      <w:rFonts w:hint="eastAsia" w:ascii="楷体" w:hAnsi="楷体" w:eastAsia="楷体" w:cs="楷体"/>
                      <w:sz w:val="24"/>
                      <w:szCs w:val="24"/>
                    </w:rPr>
                    <w:t>关于真理标准问题的讨论与党的十一届三中全</w:t>
                  </w:r>
                  <w:r>
                    <w:rPr>
                      <w:rFonts w:hint="eastAsia" w:ascii="楷体" w:hAnsi="楷体" w:eastAsia="楷体" w:cs="楷体"/>
                      <w:sz w:val="24"/>
                      <w:szCs w:val="24"/>
                      <w:lang w:val="en-US" w:eastAsia="zh-CN"/>
                    </w:rPr>
                    <w:t>；2.</w:t>
                  </w:r>
                  <w:r>
                    <w:rPr>
                      <w:rFonts w:hint="eastAsia" w:ascii="楷体" w:hAnsi="楷体" w:eastAsia="楷体" w:cs="楷体"/>
                      <w:sz w:val="24"/>
                      <w:szCs w:val="24"/>
                    </w:rPr>
                    <w:t>改革开放的新阶段</w:t>
                  </w:r>
                  <w:r>
                    <w:rPr>
                      <w:rFonts w:hint="eastAsia" w:ascii="楷体" w:hAnsi="楷体" w:eastAsia="楷体" w:cs="楷体"/>
                      <w:sz w:val="24"/>
                      <w:szCs w:val="24"/>
                      <w:lang w:eastAsia="zh-CN"/>
                    </w:rPr>
                    <w:t>；</w:t>
                  </w:r>
                  <w:r>
                    <w:rPr>
                      <w:rFonts w:hint="eastAsia" w:ascii="楷体" w:hAnsi="楷体" w:eastAsia="楷体" w:cs="楷体"/>
                      <w:sz w:val="24"/>
                      <w:szCs w:val="24"/>
                    </w:rPr>
                    <w:t>3.改革开放继续推进</w:t>
                  </w:r>
                  <w:r>
                    <w:rPr>
                      <w:rFonts w:hint="eastAsia" w:ascii="楷体" w:hAnsi="楷体" w:eastAsia="楷体" w:cs="楷体"/>
                      <w:sz w:val="24"/>
                      <w:szCs w:val="24"/>
                      <w:lang w:eastAsia="zh-CN"/>
                    </w:rPr>
                    <w:t>；</w:t>
                  </w:r>
                  <w:r>
                    <w:rPr>
                      <w:rFonts w:hint="eastAsia" w:ascii="楷体" w:hAnsi="楷体" w:eastAsia="楷体" w:cs="楷体"/>
                      <w:sz w:val="24"/>
                      <w:szCs w:val="24"/>
                    </w:rPr>
                    <w:t>4.全面改革开放</w:t>
                  </w:r>
                  <w:r>
                    <w:rPr>
                      <w:rFonts w:hint="eastAsia" w:ascii="楷体" w:hAnsi="楷体" w:eastAsia="楷体" w:cs="楷体"/>
                      <w:sz w:val="24"/>
                      <w:szCs w:val="24"/>
                      <w:lang w:eastAsia="zh-CN"/>
                    </w:rPr>
                    <w:t>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lang w:val="en-US"/>
                    </w:rPr>
                  </w:pPr>
                  <w:r>
                    <w:rPr>
                      <w:rFonts w:hint="eastAsia" w:ascii="楷体" w:hAnsi="楷体" w:eastAsia="楷体" w:cs="楷体"/>
                      <w:sz w:val="24"/>
                      <w:szCs w:val="24"/>
                      <w:lang w:val="en-US" w:eastAsia="zh-CN"/>
                    </w:rPr>
                    <w:t>18</w:t>
                  </w:r>
                </w:p>
              </w:tc>
              <w:tc>
                <w:tcPr>
                  <w:tcW w:w="151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ascii="仿宋" w:hAnsi="仿宋" w:eastAsia="仿宋" w:cs="Times New Roman"/>
                      <w:bCs/>
                      <w:sz w:val="24"/>
                      <w:szCs w:val="24"/>
                      <w:lang w:eastAsia="zh-CN"/>
                    </w:rPr>
                    <w:t>社会主义发展史</w:t>
                  </w:r>
                </w:p>
              </w:tc>
              <w:tc>
                <w:tcPr>
                  <w:tcW w:w="6680"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rPr>
                  </w:pPr>
                  <w:r>
                    <w:rPr>
                      <w:rFonts w:hint="eastAsia" w:ascii="楷体" w:hAnsi="楷体" w:eastAsia="楷体" w:cs="楷体"/>
                      <w:sz w:val="24"/>
                      <w:szCs w:val="24"/>
                    </w:rPr>
                    <w:t>主要讲授</w:t>
                  </w:r>
                  <w:r>
                    <w:rPr>
                      <w:rFonts w:hint="eastAsia" w:ascii="楷体" w:hAnsi="楷体" w:eastAsia="楷体" w:cs="楷体"/>
                      <w:sz w:val="24"/>
                      <w:szCs w:val="24"/>
                      <w:lang w:val="en-US" w:eastAsia="zh-CN"/>
                    </w:rPr>
                    <w:t>:1.</w:t>
                  </w:r>
                  <w:r>
                    <w:rPr>
                      <w:rFonts w:hint="eastAsia" w:ascii="楷体" w:hAnsi="楷体" w:eastAsia="楷体" w:cs="楷体"/>
                      <w:sz w:val="24"/>
                      <w:szCs w:val="24"/>
                    </w:rPr>
                    <w:t>空想社会主义的产生和发展</w:t>
                  </w:r>
                  <w:r>
                    <w:rPr>
                      <w:rFonts w:hint="eastAsia" w:ascii="楷体" w:hAnsi="楷体" w:eastAsia="楷体" w:cs="楷体"/>
                      <w:sz w:val="24"/>
                      <w:szCs w:val="24"/>
                      <w:lang w:val="en-US" w:eastAsia="zh-CN"/>
                    </w:rPr>
                    <w:t>;2.</w:t>
                  </w:r>
                  <w:r>
                    <w:rPr>
                      <w:rFonts w:hint="eastAsia" w:ascii="楷体" w:hAnsi="楷体" w:eastAsia="楷体" w:cs="楷体"/>
                      <w:sz w:val="24"/>
                      <w:szCs w:val="24"/>
                    </w:rPr>
                    <w:t>马克思，</w:t>
                  </w:r>
                  <w:r>
                    <w:rPr>
                      <w:rFonts w:hint="eastAsia" w:ascii="楷体" w:hAnsi="楷体" w:eastAsia="楷体" w:cs="楷体"/>
                      <w:sz w:val="24"/>
                      <w:szCs w:val="24"/>
                      <w:lang w:eastAsia="zh-CN"/>
                    </w:rPr>
                    <w:t>恩格斯</w:t>
                  </w:r>
                  <w:r>
                    <w:rPr>
                      <w:rFonts w:hint="eastAsia" w:ascii="楷体" w:hAnsi="楷体" w:eastAsia="楷体" w:cs="楷体"/>
                      <w:sz w:val="24"/>
                      <w:szCs w:val="24"/>
                    </w:rPr>
                    <w:t>创立科学社会主义</w:t>
                  </w:r>
                  <w:r>
                    <w:rPr>
                      <w:rFonts w:hint="eastAsia" w:ascii="楷体" w:hAnsi="楷体" w:eastAsia="楷体" w:cs="楷体"/>
                      <w:sz w:val="24"/>
                      <w:szCs w:val="24"/>
                      <w:lang w:val="en-US" w:eastAsia="zh-CN"/>
                    </w:rPr>
                    <w:t>;</w:t>
                  </w:r>
                  <w:r>
                    <w:rPr>
                      <w:rFonts w:hint="eastAsia" w:ascii="楷体" w:hAnsi="楷体" w:eastAsia="楷体" w:cs="楷体"/>
                      <w:sz w:val="24"/>
                      <w:szCs w:val="24"/>
                    </w:rPr>
                    <w:t>4</w:t>
                  </w:r>
                  <w:r>
                    <w:rPr>
                      <w:rFonts w:hint="eastAsia" w:ascii="楷体" w:hAnsi="楷体" w:eastAsia="楷体" w:cs="楷体"/>
                      <w:sz w:val="24"/>
                      <w:szCs w:val="24"/>
                      <w:lang w:val="en-US" w:eastAsia="zh-CN"/>
                    </w:rPr>
                    <w:t>.</w:t>
                  </w:r>
                  <w:r>
                    <w:rPr>
                      <w:rFonts w:hint="eastAsia" w:ascii="楷体" w:hAnsi="楷体" w:eastAsia="楷体" w:cs="楷体"/>
                      <w:sz w:val="24"/>
                      <w:szCs w:val="24"/>
                    </w:rPr>
                    <w:t>列宁领</w:t>
                  </w:r>
                  <w:r>
                    <w:rPr>
                      <w:rFonts w:hint="eastAsia" w:ascii="楷体" w:hAnsi="楷体" w:eastAsia="楷体" w:cs="楷体"/>
                      <w:sz w:val="24"/>
                      <w:szCs w:val="24"/>
                      <w:lang w:eastAsia="zh-CN"/>
                    </w:rPr>
                    <w:t>导</w:t>
                  </w:r>
                  <w:r>
                    <w:rPr>
                      <w:rFonts w:hint="eastAsia" w:ascii="楷体" w:hAnsi="楷体" w:eastAsia="楷体" w:cs="楷体"/>
                      <w:sz w:val="24"/>
                      <w:szCs w:val="24"/>
                    </w:rPr>
                    <w:t>十月</w:t>
                  </w:r>
                  <w:r>
                    <w:rPr>
                      <w:rFonts w:hint="eastAsia" w:ascii="楷体" w:hAnsi="楷体" w:eastAsia="楷体" w:cs="楷体"/>
                      <w:sz w:val="24"/>
                      <w:szCs w:val="24"/>
                      <w:lang w:eastAsia="zh-CN"/>
                    </w:rPr>
                    <w:t>革命胜利</w:t>
                  </w:r>
                  <w:r>
                    <w:rPr>
                      <w:rFonts w:hint="eastAsia" w:ascii="楷体" w:hAnsi="楷体" w:eastAsia="楷体" w:cs="楷体"/>
                      <w:sz w:val="24"/>
                      <w:szCs w:val="24"/>
                    </w:rPr>
                    <w:t>并实践社会主义</w:t>
                  </w:r>
                  <w:r>
                    <w:rPr>
                      <w:rFonts w:hint="eastAsia" w:ascii="楷体" w:hAnsi="楷体" w:eastAsia="楷体" w:cs="楷体"/>
                      <w:sz w:val="24"/>
                      <w:szCs w:val="24"/>
                      <w:lang w:val="en-US" w:eastAsia="zh-CN"/>
                    </w:rPr>
                    <w:t>;</w:t>
                  </w:r>
                  <w:r>
                    <w:rPr>
                      <w:rFonts w:hint="eastAsia" w:ascii="楷体" w:hAnsi="楷体" w:eastAsia="楷体" w:cs="楷体"/>
                      <w:sz w:val="24"/>
                      <w:szCs w:val="24"/>
                    </w:rPr>
                    <w:t>5</w:t>
                  </w:r>
                  <w:r>
                    <w:rPr>
                      <w:rFonts w:hint="eastAsia" w:ascii="楷体" w:hAnsi="楷体" w:eastAsia="楷体" w:cs="楷体"/>
                      <w:sz w:val="24"/>
                      <w:szCs w:val="24"/>
                      <w:lang w:val="en-US" w:eastAsia="zh-CN"/>
                    </w:rPr>
                    <w:t>.</w:t>
                  </w:r>
                  <w:r>
                    <w:rPr>
                      <w:rFonts w:hint="eastAsia" w:ascii="楷体" w:hAnsi="楷体" w:eastAsia="楷体" w:cs="楷体"/>
                      <w:sz w:val="24"/>
                      <w:szCs w:val="24"/>
                    </w:rPr>
                    <w:t>苏联社会主义探索和苏联模式的兴衰</w:t>
                  </w:r>
                  <w:r>
                    <w:rPr>
                      <w:rFonts w:hint="eastAsia" w:ascii="楷体" w:hAnsi="楷体" w:eastAsia="楷体" w:cs="楷体"/>
                      <w:sz w:val="24"/>
                      <w:szCs w:val="24"/>
                      <w:lang w:val="en-US" w:eastAsia="zh-CN"/>
                    </w:rPr>
                    <w:t>;</w:t>
                  </w:r>
                  <w:r>
                    <w:rPr>
                      <w:rFonts w:hint="eastAsia" w:ascii="楷体" w:hAnsi="楷体" w:eastAsia="楷体" w:cs="楷体"/>
                      <w:sz w:val="24"/>
                      <w:szCs w:val="24"/>
                    </w:rPr>
                    <w:t>6</w:t>
                  </w:r>
                  <w:r>
                    <w:rPr>
                      <w:rFonts w:hint="eastAsia" w:ascii="楷体" w:hAnsi="楷体" w:eastAsia="楷体" w:cs="楷体"/>
                      <w:sz w:val="24"/>
                      <w:szCs w:val="24"/>
                      <w:lang w:val="en-US" w:eastAsia="zh-CN"/>
                    </w:rPr>
                    <w:t>.</w:t>
                  </w:r>
                  <w:r>
                    <w:rPr>
                      <w:rFonts w:hint="eastAsia" w:ascii="楷体" w:hAnsi="楷体" w:eastAsia="楷体" w:cs="楷体"/>
                      <w:sz w:val="24"/>
                      <w:szCs w:val="24"/>
                    </w:rPr>
                    <w:t>中国社会主义建设道路的探索</w:t>
                  </w:r>
                  <w:r>
                    <w:rPr>
                      <w:rFonts w:hint="eastAsia" w:ascii="楷体" w:hAnsi="楷体" w:eastAsia="楷体" w:cs="楷体"/>
                      <w:sz w:val="24"/>
                      <w:szCs w:val="24"/>
                      <w:lang w:val="en-US" w:eastAsia="zh-CN"/>
                    </w:rPr>
                    <w:t>;</w:t>
                  </w:r>
                  <w:r>
                    <w:rPr>
                      <w:rFonts w:hint="eastAsia" w:ascii="楷体" w:hAnsi="楷体" w:eastAsia="楷体" w:cs="楷体"/>
                      <w:sz w:val="24"/>
                      <w:szCs w:val="24"/>
                    </w:rPr>
                    <w:t>7</w:t>
                  </w:r>
                  <w:r>
                    <w:rPr>
                      <w:rFonts w:hint="eastAsia" w:ascii="楷体" w:hAnsi="楷体" w:eastAsia="楷体" w:cs="楷体"/>
                      <w:sz w:val="24"/>
                      <w:szCs w:val="24"/>
                      <w:lang w:val="en-US" w:eastAsia="zh-CN"/>
                    </w:rPr>
                    <w:t>.</w:t>
                  </w:r>
                  <w:r>
                    <w:rPr>
                      <w:rFonts w:hint="eastAsia" w:ascii="楷体" w:hAnsi="楷体" w:eastAsia="楷体" w:cs="楷体"/>
                      <w:sz w:val="24"/>
                      <w:szCs w:val="24"/>
                    </w:rPr>
                    <w:t>社会主义在中国发展的新</w:t>
                  </w:r>
                  <w:r>
                    <w:rPr>
                      <w:rFonts w:hint="eastAsia" w:ascii="楷体" w:hAnsi="楷体" w:eastAsia="楷体" w:cs="楷体"/>
                      <w:sz w:val="24"/>
                      <w:szCs w:val="24"/>
                      <w:lang w:eastAsia="zh-CN"/>
                    </w:rPr>
                    <w:t>篇</w:t>
                  </w:r>
                  <w:r>
                    <w:rPr>
                      <w:rFonts w:hint="eastAsia" w:ascii="楷体" w:hAnsi="楷体" w:eastAsia="楷体" w:cs="楷体"/>
                      <w:sz w:val="24"/>
                      <w:szCs w:val="24"/>
                    </w:rPr>
                    <w:t>章</w:t>
                  </w:r>
                  <w:ins w:id="0" w:author="楠楠" w:date="2023-08-23T10:28:00Z">
                    <w:r>
                      <w:rPr>
                        <w:rFonts w:hint="eastAsia" w:ascii="楷体" w:hAnsi="楷体" w:eastAsia="楷体" w:cs="楷体"/>
                        <w:sz w:val="24"/>
                        <w:szCs w:val="24"/>
                        <w:lang w:eastAsia="zh-CN"/>
                      </w:rPr>
                      <w:t>。</w:t>
                    </w:r>
                  </w:ins>
                </w:p>
              </w:tc>
            </w:tr>
          </w:tbl>
          <w:p>
            <w:pPr>
              <w:pStyle w:val="21"/>
              <w:keepNext/>
              <w:keepLines/>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157" w:afterLines="50" w:afterAutospacing="0" w:line="360" w:lineRule="auto"/>
              <w:ind w:right="0" w:rightChars="0"/>
              <w:jc w:val="both"/>
              <w:textAlignment w:val="auto"/>
              <w:rPr>
                <w:rFonts w:hint="eastAsia"/>
                <w:sz w:val="24"/>
                <w:szCs w:val="24"/>
                <w:lang w:val="zh-TW" w:eastAsia="zh-TW"/>
              </w:rPr>
            </w:pPr>
            <w:r>
              <w:rPr>
                <w:rFonts w:hint="eastAsia"/>
                <w:sz w:val="24"/>
                <w:szCs w:val="24"/>
                <w:lang w:val="en-US" w:eastAsia="zh-CN"/>
              </w:rPr>
              <w:t>（四）</w:t>
            </w:r>
            <w:r>
              <w:rPr>
                <w:rFonts w:hint="eastAsia"/>
                <w:sz w:val="24"/>
                <w:szCs w:val="24"/>
                <w:lang w:val="zh-TW" w:eastAsia="zh-TW"/>
              </w:rPr>
              <w:t>专业基础课程</w:t>
            </w:r>
          </w:p>
          <w:tbl>
            <w:tblPr>
              <w:tblStyle w:val="14"/>
              <w:tblW w:w="8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96"/>
              <w:gridCol w:w="1482"/>
              <w:gridCol w:w="6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7" w:hRule="exact"/>
                <w:jc w:val="center"/>
              </w:trPr>
              <w:tc>
                <w:tcPr>
                  <w:tcW w:w="596" w:type="dxa"/>
                  <w:tcBorders>
                    <w:tl2br w:val="nil"/>
                    <w:tr2bl w:val="nil"/>
                  </w:tcBorders>
                  <w:shd w:val="clear" w:color="auto" w:fill="FFFFFF"/>
                  <w:vAlign w:val="center"/>
                </w:tcPr>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b/>
                      <w:bCs/>
                      <w:sz w:val="24"/>
                      <w:szCs w:val="24"/>
                      <w:lang w:val="en-US" w:eastAsia="zh-CN"/>
                    </w:rPr>
                  </w:pPr>
                  <w:r>
                    <w:rPr>
                      <w:rFonts w:hint="eastAsia"/>
                      <w:b/>
                      <w:bCs/>
                      <w:sz w:val="24"/>
                      <w:szCs w:val="24"/>
                    </w:rPr>
                    <w:t>序</w:t>
                  </w:r>
                  <w:r>
                    <w:rPr>
                      <w:rFonts w:hint="eastAsia"/>
                      <w:b/>
                      <w:bCs/>
                      <w:sz w:val="24"/>
                      <w:szCs w:val="24"/>
                      <w:lang w:val="en-US" w:eastAsia="zh-CN"/>
                    </w:rPr>
                    <w:t>号</w:t>
                  </w:r>
                </w:p>
              </w:tc>
              <w:tc>
                <w:tcPr>
                  <w:tcW w:w="1482" w:type="dxa"/>
                  <w:tcBorders>
                    <w:tl2br w:val="nil"/>
                    <w:tr2bl w:val="nil"/>
                  </w:tcBorders>
                  <w:shd w:val="clear" w:color="auto" w:fill="FFFFFF"/>
                  <w:vAlign w:val="center"/>
                </w:tcPr>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b/>
                      <w:bCs/>
                      <w:sz w:val="24"/>
                      <w:szCs w:val="24"/>
                    </w:rPr>
                  </w:pPr>
                  <w:r>
                    <w:rPr>
                      <w:rFonts w:hint="eastAsia"/>
                      <w:b/>
                      <w:bCs/>
                      <w:sz w:val="24"/>
                      <w:szCs w:val="24"/>
                    </w:rPr>
                    <w:t>课程名称</w:t>
                  </w:r>
                </w:p>
              </w:tc>
              <w:tc>
                <w:tcPr>
                  <w:tcW w:w="6698" w:type="dxa"/>
                  <w:tcBorders>
                    <w:tl2br w:val="nil"/>
                    <w:tr2bl w:val="nil"/>
                  </w:tcBorders>
                  <w:shd w:val="clear" w:color="auto" w:fill="FFFFFF"/>
                  <w:vAlign w:val="center"/>
                </w:tcPr>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b/>
                      <w:bCs/>
                      <w:sz w:val="24"/>
                      <w:szCs w:val="24"/>
                    </w:rPr>
                  </w:pPr>
                  <w:r>
                    <w:rPr>
                      <w:rFonts w:hint="eastAsia"/>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17" w:hRule="exact"/>
                <w:jc w:val="center"/>
              </w:trPr>
              <w:tc>
                <w:tcPr>
                  <w:tcW w:w="596" w:type="dxa"/>
                  <w:tcBorders>
                    <w:tl2br w:val="nil"/>
                    <w:tr2bl w:val="nil"/>
                  </w:tcBorders>
                  <w:shd w:val="clear" w:color="auto" w:fill="FFFFFF"/>
                  <w:vAlign w:val="center"/>
                </w:tcPr>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sz w:val="21"/>
                      <w:szCs w:val="21"/>
                      <w:lang w:eastAsia="zh-CN"/>
                    </w:rPr>
                  </w:pPr>
                  <w:r>
                    <w:rPr>
                      <w:rFonts w:hint="eastAsia"/>
                      <w:sz w:val="21"/>
                      <w:szCs w:val="21"/>
                      <w:lang w:val="en-US" w:eastAsia="zh-CN"/>
                    </w:rPr>
                    <w:t>1</w:t>
                  </w:r>
                </w:p>
              </w:tc>
              <w:tc>
                <w:tcPr>
                  <w:tcW w:w="1482" w:type="dxa"/>
                  <w:tcBorders>
                    <w:tl2br w:val="nil"/>
                    <w:tr2bl w:val="nil"/>
                  </w:tcBorders>
                  <w:shd w:val="clear" w:color="auto" w:fill="FFFFFF"/>
                  <w:vAlign w:val="center"/>
                </w:tcPr>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sz w:val="21"/>
                      <w:szCs w:val="21"/>
                    </w:rPr>
                  </w:pPr>
                  <w:r>
                    <w:rPr>
                      <w:rFonts w:hint="eastAsia"/>
                      <w:sz w:val="21"/>
                      <w:szCs w:val="21"/>
                      <w:lang w:val="en-US" w:eastAsia="zh-CN"/>
                    </w:rPr>
                    <w:t>铁道概论</w:t>
                  </w:r>
                </w:p>
              </w:tc>
              <w:tc>
                <w:tcPr>
                  <w:tcW w:w="6698" w:type="dxa"/>
                  <w:tcBorders>
                    <w:tl2br w:val="nil"/>
                    <w:tr2bl w:val="nil"/>
                  </w:tcBorders>
                  <w:shd w:val="clear" w:color="auto" w:fill="FFFFFF"/>
                  <w:vAlign w:val="center"/>
                </w:tcPr>
                <w:p>
                  <w:pPr>
                    <w:pStyle w:val="22"/>
                    <w:keepNext w:val="0"/>
                    <w:keepLines w:val="0"/>
                    <w:pageBreakBefore w:val="0"/>
                    <w:widowControl w:val="0"/>
                    <w:shd w:val="clear" w:color="auto" w:fill="auto"/>
                    <w:kinsoku/>
                    <w:wordWrap/>
                    <w:overflowPunct/>
                    <w:topLinePunct w:val="0"/>
                    <w:autoSpaceDE/>
                    <w:autoSpaceDN/>
                    <w:bidi w:val="0"/>
                    <w:adjustRightInd/>
                    <w:snapToGrid/>
                    <w:spacing w:before="0" w:after="0" w:line="264" w:lineRule="auto"/>
                    <w:ind w:left="0" w:right="0"/>
                    <w:jc w:val="both"/>
                    <w:textAlignment w:val="auto"/>
                    <w:rPr>
                      <w:rFonts w:hint="eastAsia"/>
                      <w:sz w:val="21"/>
                      <w:szCs w:val="21"/>
                    </w:rPr>
                  </w:pPr>
                  <w:r>
                    <w:rPr>
                      <w:rFonts w:hint="eastAsia"/>
                      <w:sz w:val="21"/>
                      <w:szCs w:val="21"/>
                    </w:rPr>
                    <w:t>主要讲授铁路发展史</w:t>
                  </w:r>
                  <w:r>
                    <w:rPr>
                      <w:rFonts w:hint="eastAsia"/>
                      <w:sz w:val="21"/>
                      <w:szCs w:val="21"/>
                      <w:lang w:eastAsia="zh-CN"/>
                    </w:rPr>
                    <w:t>；</w:t>
                  </w:r>
                  <w:r>
                    <w:rPr>
                      <w:rFonts w:hint="eastAsia"/>
                      <w:sz w:val="21"/>
                      <w:szCs w:val="21"/>
                    </w:rPr>
                    <w:t>铁路运输业</w:t>
                  </w:r>
                  <w:r>
                    <w:rPr>
                      <w:rFonts w:hint="eastAsia"/>
                      <w:sz w:val="21"/>
                      <w:szCs w:val="21"/>
                      <w:lang w:val="en-US" w:eastAsia="zh-CN"/>
                    </w:rPr>
                    <w:t>;</w:t>
                  </w:r>
                  <w:r>
                    <w:rPr>
                      <w:rFonts w:hint="eastAsia"/>
                      <w:sz w:val="21"/>
                      <w:szCs w:val="21"/>
                    </w:rPr>
                    <w:t>铁路运输设备</w:t>
                  </w:r>
                  <w:r>
                    <w:rPr>
                      <w:rFonts w:hint="eastAsia"/>
                      <w:sz w:val="21"/>
                      <w:szCs w:val="21"/>
                      <w:lang w:eastAsia="zh-CN"/>
                    </w:rPr>
                    <w:t>；</w:t>
                  </w:r>
                  <w:r>
                    <w:rPr>
                      <w:rFonts w:hint="eastAsia"/>
                      <w:sz w:val="21"/>
                      <w:szCs w:val="21"/>
                    </w:rPr>
                    <w:t>铁路运输工作的基本概念、基本原理及各部门协同作业关系等知识。通过学习使学生了解铁路运输现状和发展趋势。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39" w:hRule="atLeast"/>
                <w:jc w:val="center"/>
              </w:trPr>
              <w:tc>
                <w:tcPr>
                  <w:tcW w:w="596"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lang w:eastAsia="zh-CN"/>
                    </w:rPr>
                  </w:pPr>
                  <w:r>
                    <w:rPr>
                      <w:rFonts w:hint="eastAsia"/>
                      <w:lang w:val="en-US" w:eastAsia="zh-CN"/>
                    </w:rPr>
                    <w:t>2</w:t>
                  </w:r>
                </w:p>
              </w:tc>
              <w:tc>
                <w:tcPr>
                  <w:tcW w:w="1482"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rPr>
                  </w:pPr>
                  <w:r>
                    <w:rPr>
                      <w:rFonts w:hint="eastAsia"/>
                    </w:rPr>
                    <w:t>工程力学</w:t>
                  </w:r>
                </w:p>
              </w:tc>
              <w:tc>
                <w:tcPr>
                  <w:tcW w:w="6698"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left="0"/>
                    <w:textAlignment w:val="auto"/>
                    <w:rPr>
                      <w:rFonts w:hint="eastAsia"/>
                    </w:rPr>
                  </w:pPr>
                  <w:r>
                    <w:rPr>
                      <w:rFonts w:hint="eastAsia"/>
                    </w:rPr>
                    <w:t>主要讲授静力学基本知识</w:t>
                  </w:r>
                  <w:r>
                    <w:rPr>
                      <w:rFonts w:hint="eastAsia"/>
                      <w:lang w:val="en-US" w:eastAsia="zh-CN"/>
                    </w:rPr>
                    <w:t>;</w:t>
                  </w:r>
                  <w:r>
                    <w:rPr>
                      <w:rFonts w:hint="eastAsia"/>
                    </w:rPr>
                    <w:t>物体的受力分析与受力图</w:t>
                  </w:r>
                  <w:r>
                    <w:rPr>
                      <w:rFonts w:hint="eastAsia"/>
                      <w:lang w:val="en-US" w:eastAsia="zh-CN"/>
                    </w:rPr>
                    <w:t>;</w:t>
                  </w:r>
                  <w:r>
                    <w:rPr>
                      <w:rFonts w:hint="eastAsia"/>
                    </w:rPr>
                    <w:t>工程中常见结构的支座反力计算</w:t>
                  </w:r>
                  <w:r>
                    <w:rPr>
                      <w:rFonts w:hint="eastAsia"/>
                      <w:lang w:val="en-US" w:eastAsia="zh-CN"/>
                    </w:rPr>
                    <w:t>;</w:t>
                  </w:r>
                  <w:r>
                    <w:rPr>
                      <w:rFonts w:hint="eastAsia"/>
                    </w:rPr>
                    <w:t>轴向拉伸和压缩</w:t>
                  </w:r>
                  <w:r>
                    <w:rPr>
                      <w:rFonts w:hint="eastAsia"/>
                      <w:lang w:val="en-US" w:eastAsia="zh-CN"/>
                    </w:rPr>
                    <w:t>;</w:t>
                  </w:r>
                  <w:r>
                    <w:rPr>
                      <w:rFonts w:hint="eastAsia"/>
                    </w:rPr>
                    <w:t>剪切和圆轴扭转</w:t>
                  </w:r>
                  <w:r>
                    <w:rPr>
                      <w:rFonts w:hint="eastAsia"/>
                      <w:lang w:val="en-US" w:eastAsia="zh-CN"/>
                    </w:rPr>
                    <w:t>;</w:t>
                  </w:r>
                  <w:r>
                    <w:rPr>
                      <w:rFonts w:hint="eastAsia"/>
                    </w:rPr>
                    <w:t>梁的弯曲计算;组合变形</w:t>
                  </w:r>
                  <w:r>
                    <w:rPr>
                      <w:rFonts w:hint="eastAsia"/>
                      <w:lang w:val="en-US" w:eastAsia="zh-CN"/>
                    </w:rPr>
                    <w:t>;</w:t>
                  </w:r>
                  <w:r>
                    <w:rPr>
                      <w:rFonts w:hint="eastAsia"/>
                    </w:rPr>
                    <w:t>压杆稳定</w:t>
                  </w:r>
                  <w:r>
                    <w:rPr>
                      <w:rFonts w:hint="eastAsia"/>
                      <w:lang w:val="en-US" w:eastAsia="zh-CN"/>
                    </w:rPr>
                    <w:t>;</w:t>
                  </w:r>
                  <w:r>
                    <w:rPr>
                      <w:rFonts w:hint="eastAsia"/>
                    </w:rPr>
                    <w:t>简单静定结构的内力计算等内容。通过学习使学生具备一定力学计算能力。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jc w:val="center"/>
              </w:trPr>
              <w:tc>
                <w:tcPr>
                  <w:tcW w:w="596"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lang w:eastAsia="zh-CN"/>
                    </w:rPr>
                  </w:pPr>
                  <w:r>
                    <w:rPr>
                      <w:rFonts w:hint="eastAsia"/>
                      <w:lang w:val="en-US" w:eastAsia="zh-CN"/>
                    </w:rPr>
                    <w:t>3</w:t>
                  </w:r>
                </w:p>
              </w:tc>
              <w:tc>
                <w:tcPr>
                  <w:tcW w:w="1482"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lang w:eastAsia="zh-CN"/>
                    </w:rPr>
                  </w:pPr>
                  <w:r>
                    <w:rPr>
                      <w:rFonts w:hint="eastAsia"/>
                    </w:rPr>
                    <w:t>工程测量</w:t>
                  </w:r>
                  <w:r>
                    <w:rPr>
                      <w:rFonts w:hint="eastAsia"/>
                      <w:lang w:eastAsia="zh-CN"/>
                    </w:rPr>
                    <w:t>基础</w:t>
                  </w:r>
                </w:p>
              </w:tc>
              <w:tc>
                <w:tcPr>
                  <w:tcW w:w="6698"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高程测量：通过完成线路的高程测量（五等水准测量、三四等水准测量、光电测距三角高程测量），了解高程测量的原理，仪器及测量方法。并能自己总结在测量中产生的误差及克服方法；</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平面测量：通过完成线路的平面测量，掌握全站仪测回法测角及测距的功能，并掌握导线测量的外业工作和内业计算方法。认识GPS接收机的构造，了解GPS静态测量的原理；</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地形图的测绘与应用：通过地形图的测绘，掌握地形图的基本知识。并能对地形图进行判读和应用；</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rPr>
                  </w:pPr>
                  <w:r>
                    <w:rPr>
                      <w:rFonts w:hint="eastAsia"/>
                    </w:rPr>
                    <w:t>线路施工测量：通过完成线路施工测量，掌握线路中桩坐标计算和施工放样的基本知识，并能对线路纵横断面进行测量；</w:t>
                  </w:r>
                </w:p>
                <w:p>
                  <w:pPr>
                    <w:keepNext w:val="0"/>
                    <w:keepLines w:val="0"/>
                    <w:pageBreakBefore w:val="0"/>
                    <w:widowControl w:val="0"/>
                    <w:kinsoku/>
                    <w:wordWrap/>
                    <w:overflowPunct/>
                    <w:topLinePunct w:val="0"/>
                    <w:autoSpaceDE/>
                    <w:autoSpaceDN/>
                    <w:bidi w:val="0"/>
                    <w:adjustRightInd/>
                    <w:snapToGrid/>
                    <w:spacing w:line="264" w:lineRule="auto"/>
                    <w:ind w:left="0"/>
                    <w:textAlignment w:val="auto"/>
                    <w:rPr>
                      <w:rFonts w:hint="eastAsia"/>
                    </w:rPr>
                  </w:pPr>
                  <w:r>
                    <w:rPr>
                      <w:rFonts w:hint="eastAsia"/>
                    </w:rPr>
                    <w:t>测量技能强化训练：通过完成高程测量和平面测量技能强化训练，熟练使用水准仪和全站仪，并能正确无误的测出高差、角度、距离，为后续课程学习打下良好基础。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6" w:hRule="atLeast"/>
                <w:jc w:val="center"/>
              </w:trPr>
              <w:tc>
                <w:tcPr>
                  <w:tcW w:w="596"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lang w:eastAsia="zh-CN"/>
                    </w:rPr>
                  </w:pPr>
                  <w:r>
                    <w:rPr>
                      <w:rFonts w:hint="eastAsia"/>
                      <w:lang w:val="en-US" w:eastAsia="zh-CN"/>
                    </w:rPr>
                    <w:t>4</w:t>
                  </w:r>
                </w:p>
              </w:tc>
              <w:tc>
                <w:tcPr>
                  <w:tcW w:w="1482"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rPr>
                  </w:pPr>
                  <w:r>
                    <w:rPr>
                      <w:rFonts w:hint="eastAsia"/>
                    </w:rPr>
                    <w:t>工程材料</w:t>
                  </w:r>
                </w:p>
              </w:tc>
              <w:tc>
                <w:tcPr>
                  <w:tcW w:w="6698"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left="0"/>
                    <w:textAlignment w:val="auto"/>
                    <w:rPr>
                      <w:rFonts w:hint="eastAsia"/>
                    </w:rPr>
                  </w:pPr>
                  <w:r>
                    <w:rPr>
                      <w:rFonts w:hint="eastAsia"/>
                    </w:rPr>
                    <w:t>主要讲授工程材料概述</w:t>
                  </w:r>
                  <w:r>
                    <w:rPr>
                      <w:rFonts w:hint="eastAsia"/>
                      <w:lang w:eastAsia="zh-CN"/>
                    </w:rPr>
                    <w:t>；</w:t>
                  </w:r>
                  <w:r>
                    <w:rPr>
                      <w:rFonts w:hint="eastAsia"/>
                    </w:rPr>
                    <w:t>材料的基本性质</w:t>
                  </w:r>
                  <w:r>
                    <w:rPr>
                      <w:rFonts w:hint="eastAsia"/>
                      <w:lang w:eastAsia="zh-CN"/>
                    </w:rPr>
                    <w:t>；</w:t>
                  </w:r>
                  <w:r>
                    <w:rPr>
                      <w:rFonts w:hint="eastAsia"/>
                    </w:rPr>
                    <w:t>水泥、混凝土、砂浆、钢材、沥青等材料的取样和试验方法及相关理论知识。通过学习使学生初步具备工程材料取样和试验检测的能力。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7" w:hRule="atLeast"/>
                <w:jc w:val="center"/>
              </w:trPr>
              <w:tc>
                <w:tcPr>
                  <w:tcW w:w="596"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lang w:eastAsia="zh-CN"/>
                    </w:rPr>
                  </w:pPr>
                  <w:r>
                    <w:rPr>
                      <w:rFonts w:hint="eastAsia"/>
                      <w:lang w:val="en-US" w:eastAsia="zh-CN"/>
                    </w:rPr>
                    <w:t>5</w:t>
                  </w:r>
                </w:p>
              </w:tc>
              <w:tc>
                <w:tcPr>
                  <w:tcW w:w="1482"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rPr>
                  </w:pPr>
                  <w:r>
                    <w:rPr>
                      <w:rFonts w:hint="eastAsia"/>
                    </w:rPr>
                    <w:t>钢筋混凝土结构</w:t>
                  </w:r>
                </w:p>
              </w:tc>
              <w:tc>
                <w:tcPr>
                  <w:tcW w:w="6698"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left="0"/>
                    <w:textAlignment w:val="auto"/>
                    <w:rPr>
                      <w:rFonts w:hint="eastAsia"/>
                    </w:rPr>
                  </w:pPr>
                  <w:r>
                    <w:rPr>
                      <w:rFonts w:hint="eastAsia"/>
                    </w:rPr>
                    <w:t>主要讲授钢筋混凝土结构概述;材料的物理力学性能;受弯构件正截面承载力计算;受弯构件斜截面承载力计算;受压构件正截面承载力计算;预应力混凝土结构。通过学习使学生具备混凝土梁、柱的配 筋计算能力。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jc w:val="center"/>
              </w:trPr>
              <w:tc>
                <w:tcPr>
                  <w:tcW w:w="596"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lang w:eastAsia="zh-CN"/>
                    </w:rPr>
                  </w:pPr>
                  <w:r>
                    <w:rPr>
                      <w:rFonts w:hint="eastAsia"/>
                      <w:lang w:val="en-US" w:eastAsia="zh-CN"/>
                    </w:rPr>
                    <w:t>6</w:t>
                  </w:r>
                </w:p>
              </w:tc>
              <w:tc>
                <w:tcPr>
                  <w:tcW w:w="1482"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rPr>
                  </w:pPr>
                  <w:r>
                    <w:rPr>
                      <w:rFonts w:hint="eastAsia"/>
                    </w:rPr>
                    <w:t>工程制图与</w:t>
                  </w:r>
                  <w:r>
                    <w:rPr>
                      <w:rFonts w:hint="eastAsia"/>
                      <w:lang w:val="en-US" w:eastAsia="en-US"/>
                    </w:rPr>
                    <w:t>CAD</w:t>
                  </w:r>
                </w:p>
              </w:tc>
              <w:tc>
                <w:tcPr>
                  <w:tcW w:w="6698"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ind w:left="0"/>
                    <w:jc w:val="both"/>
                    <w:textAlignment w:val="auto"/>
                    <w:rPr>
                      <w:rFonts w:hint="eastAsia"/>
                    </w:rPr>
                  </w:pPr>
                  <w:r>
                    <w:rPr>
                      <w:rFonts w:hint="eastAsia"/>
                    </w:rPr>
                    <w:t>主要讲授工程制图基本知识</w:t>
                  </w:r>
                  <w:r>
                    <w:rPr>
                      <w:rFonts w:hint="eastAsia"/>
                      <w:lang w:eastAsia="zh-CN"/>
                    </w:rPr>
                    <w:t>；</w:t>
                  </w:r>
                  <w:r>
                    <w:rPr>
                      <w:rFonts w:hint="eastAsia"/>
                    </w:rPr>
                    <w:t>投影基础;点、直线、平面的投影</w:t>
                  </w:r>
                  <w:r>
                    <w:rPr>
                      <w:rFonts w:hint="eastAsia"/>
                      <w:lang w:eastAsia="zh-CN"/>
                    </w:rPr>
                    <w:t>；</w:t>
                  </w:r>
                  <w:r>
                    <w:rPr>
                      <w:rFonts w:hint="eastAsia"/>
                    </w:rPr>
                    <w:t>体的投影</w:t>
                  </w:r>
                  <w:r>
                    <w:rPr>
                      <w:rFonts w:hint="eastAsia"/>
                      <w:lang w:eastAsia="zh-CN"/>
                    </w:rPr>
                    <w:t>；</w:t>
                  </w:r>
                  <w:r>
                    <w:rPr>
                      <w:rFonts w:hint="eastAsia"/>
                    </w:rPr>
                    <w:t>轴测投影</w:t>
                  </w:r>
                  <w:r>
                    <w:rPr>
                      <w:rFonts w:hint="eastAsia"/>
                      <w:lang w:eastAsia="zh-CN"/>
                    </w:rPr>
                    <w:t>；</w:t>
                  </w:r>
                  <w:r>
                    <w:rPr>
                      <w:rFonts w:hint="eastAsia"/>
                    </w:rPr>
                    <w:t>表达物体的常用方法。通过学习使学生具备识读工程图纸及</w:t>
                  </w:r>
                  <w:r>
                    <w:rPr>
                      <w:rFonts w:hint="eastAsia"/>
                      <w:lang w:val="en-US" w:eastAsia="en-US"/>
                    </w:rPr>
                    <w:t xml:space="preserve">CAD </w:t>
                  </w:r>
                  <w:r>
                    <w:rPr>
                      <w:rFonts w:hint="eastAsia"/>
                    </w:rPr>
                    <w:t>绘图能力。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jc w:val="center"/>
              </w:trPr>
              <w:tc>
                <w:tcPr>
                  <w:tcW w:w="596"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lang w:eastAsia="zh-CN"/>
                    </w:rPr>
                  </w:pPr>
                  <w:r>
                    <w:rPr>
                      <w:rFonts w:hint="eastAsia"/>
                      <w:lang w:val="en-US" w:eastAsia="zh-CN"/>
                    </w:rPr>
                    <w:t>7</w:t>
                  </w:r>
                </w:p>
              </w:tc>
              <w:tc>
                <w:tcPr>
                  <w:tcW w:w="1482"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rPr>
                  </w:pPr>
                  <w:r>
                    <w:rPr>
                      <w:rFonts w:hint="eastAsia"/>
                      <w:lang w:eastAsia="zh-CN"/>
                    </w:rPr>
                    <w:t>工程地质与土力学</w:t>
                  </w:r>
                </w:p>
              </w:tc>
              <w:tc>
                <w:tcPr>
                  <w:tcW w:w="6698" w:type="dxa"/>
                  <w:tcBorders>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264" w:lineRule="auto"/>
                    <w:ind w:left="0"/>
                    <w:jc w:val="both"/>
                    <w:textAlignment w:val="auto"/>
                    <w:rPr>
                      <w:rFonts w:hint="eastAsia"/>
                    </w:rPr>
                  </w:pPr>
                  <w:r>
                    <w:rPr>
                      <w:rFonts w:hint="eastAsia"/>
                    </w:rPr>
                    <w:t>主要讲授工程地质基本知识</w:t>
                  </w:r>
                  <w:r>
                    <w:rPr>
                      <w:rFonts w:hint="eastAsia"/>
                      <w:lang w:eastAsia="zh-CN"/>
                    </w:rPr>
                    <w:t>；</w:t>
                  </w:r>
                  <w:r>
                    <w:rPr>
                      <w:rFonts w:hint="eastAsia"/>
                    </w:rPr>
                    <w:t>矿物与岩石;地质构造</w:t>
                  </w:r>
                  <w:r>
                    <w:rPr>
                      <w:rFonts w:hint="eastAsia"/>
                      <w:lang w:eastAsia="zh-CN"/>
                    </w:rPr>
                    <w:t>；</w:t>
                  </w:r>
                  <w:r>
                    <w:rPr>
                      <w:rFonts w:hint="eastAsia"/>
                    </w:rPr>
                    <w:t>地表水流的地质作用</w:t>
                  </w:r>
                  <w:r>
                    <w:rPr>
                      <w:rFonts w:hint="eastAsia"/>
                      <w:lang w:eastAsia="zh-CN"/>
                    </w:rPr>
                    <w:t>；</w:t>
                  </w:r>
                  <w:r>
                    <w:rPr>
                      <w:rFonts w:hint="eastAsia"/>
                    </w:rPr>
                    <w:t>地下水的地质作用</w:t>
                  </w:r>
                  <w:r>
                    <w:rPr>
                      <w:rFonts w:hint="eastAsia"/>
                      <w:lang w:eastAsia="zh-CN"/>
                    </w:rPr>
                    <w:t>；</w:t>
                  </w:r>
                  <w:r>
                    <w:rPr>
                      <w:rFonts w:hint="eastAsia"/>
                    </w:rPr>
                    <w:t>岩石及特殊土的工程性质</w:t>
                  </w:r>
                  <w:r>
                    <w:rPr>
                      <w:rFonts w:hint="eastAsia"/>
                      <w:lang w:eastAsia="zh-CN"/>
                    </w:rPr>
                    <w:t>；</w:t>
                  </w:r>
                  <w:r>
                    <w:rPr>
                      <w:rFonts w:hint="eastAsia"/>
                    </w:rPr>
                    <w:t>常见不良地质现象</w:t>
                  </w:r>
                  <w:r>
                    <w:rPr>
                      <w:rFonts w:hint="eastAsia"/>
                      <w:lang w:eastAsia="zh-CN"/>
                    </w:rPr>
                    <w:t>；</w:t>
                  </w:r>
                  <w:r>
                    <w:rPr>
                      <w:rFonts w:hint="eastAsia"/>
                    </w:rPr>
                    <w:t>岩体的工程地质性质</w:t>
                  </w:r>
                  <w:r>
                    <w:rPr>
                      <w:rFonts w:hint="eastAsia"/>
                      <w:lang w:eastAsia="zh-CN"/>
                    </w:rPr>
                    <w:t>；</w:t>
                  </w:r>
                  <w:r>
                    <w:rPr>
                      <w:rFonts w:hint="eastAsia"/>
                    </w:rPr>
                    <w:t>工程地质勘察。通过学习使学生初步具备解决工程地质问题的能力。</w:t>
                  </w:r>
                </w:p>
                <w:p>
                  <w:pPr>
                    <w:keepNext w:val="0"/>
                    <w:keepLines w:val="0"/>
                    <w:pageBreakBefore w:val="0"/>
                    <w:widowControl w:val="0"/>
                    <w:kinsoku/>
                    <w:wordWrap/>
                    <w:overflowPunct/>
                    <w:topLinePunct w:val="0"/>
                    <w:autoSpaceDE/>
                    <w:autoSpaceDN/>
                    <w:bidi w:val="0"/>
                    <w:adjustRightInd/>
                    <w:snapToGrid/>
                    <w:spacing w:line="264" w:lineRule="auto"/>
                    <w:ind w:left="0"/>
                    <w:jc w:val="both"/>
                    <w:textAlignment w:val="auto"/>
                    <w:rPr>
                      <w:rFonts w:hint="eastAsia"/>
                    </w:rPr>
                  </w:pPr>
                  <w:r>
                    <w:rPr>
                      <w:rFonts w:hint="eastAsia"/>
                    </w:rPr>
                    <w:t>土的物理性质与工程分类</w:t>
                  </w:r>
                  <w:r>
                    <w:rPr>
                      <w:rFonts w:hint="eastAsia"/>
                      <w:lang w:eastAsia="zh-CN"/>
                    </w:rPr>
                    <w:t>；</w:t>
                  </w:r>
                  <w:r>
                    <w:rPr>
                      <w:rFonts w:hint="eastAsia"/>
                    </w:rPr>
                    <w:t>土中应力分布及计算</w:t>
                  </w:r>
                  <w:r>
                    <w:rPr>
                      <w:rFonts w:hint="eastAsia"/>
                      <w:lang w:eastAsia="zh-CN"/>
                    </w:rPr>
                    <w:t>；</w:t>
                  </w:r>
                  <w:r>
                    <w:rPr>
                      <w:rFonts w:hint="eastAsia"/>
                    </w:rPr>
                    <w:t>土的抗剪强度</w:t>
                  </w:r>
                  <w:r>
                    <w:rPr>
                      <w:rFonts w:hint="eastAsia"/>
                      <w:lang w:eastAsia="zh-CN"/>
                    </w:rPr>
                    <w:t>；</w:t>
                  </w:r>
                  <w:r>
                    <w:rPr>
                      <w:rFonts w:hint="eastAsia"/>
                    </w:rPr>
                    <w:t>土压力计算</w:t>
                  </w:r>
                  <w:r>
                    <w:rPr>
                      <w:rFonts w:hint="eastAsia"/>
                      <w:lang w:eastAsia="zh-CN"/>
                    </w:rPr>
                    <w:t>；</w:t>
                  </w:r>
                  <w:r>
                    <w:rPr>
                      <w:rFonts w:hint="eastAsia"/>
                    </w:rPr>
                    <w:t>地基沉降计算</w:t>
                  </w:r>
                  <w:r>
                    <w:rPr>
                      <w:rFonts w:hint="eastAsia"/>
                      <w:lang w:eastAsia="zh-CN"/>
                    </w:rPr>
                    <w:t>；</w:t>
                  </w:r>
                  <w:r>
                    <w:rPr>
                      <w:rFonts w:hint="eastAsia"/>
                    </w:rPr>
                    <w:t>地基承载力的确定等内容。通过学习使学生掌握土的物理性质与工程分类及土力学基本原理。</w:t>
                  </w:r>
                </w:p>
              </w:tc>
            </w:tr>
          </w:tbl>
          <w:p>
            <w:pPr>
              <w:pStyle w:val="21"/>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afterAutospacing="0" w:line="360" w:lineRule="auto"/>
              <w:ind w:right="0" w:rightChars="0"/>
              <w:jc w:val="both"/>
              <w:textAlignment w:val="auto"/>
              <w:rPr>
                <w:rFonts w:hint="eastAsia"/>
                <w:sz w:val="24"/>
                <w:szCs w:val="24"/>
                <w:lang w:val="zh-TW" w:eastAsia="zh-TW"/>
              </w:rPr>
            </w:pPr>
            <w:r>
              <w:rPr>
                <w:rFonts w:hint="eastAsia"/>
                <w:sz w:val="24"/>
                <w:szCs w:val="24"/>
                <w:lang w:val="en-US" w:eastAsia="zh-CN"/>
              </w:rPr>
              <w:t>(五）</w:t>
            </w:r>
            <w:r>
              <w:rPr>
                <w:rFonts w:hint="eastAsia"/>
                <w:sz w:val="24"/>
                <w:szCs w:val="24"/>
                <w:lang w:val="zh-TW" w:eastAsia="zh-TW"/>
              </w:rPr>
              <w:t>专业</w:t>
            </w:r>
            <w:r>
              <w:rPr>
                <w:rFonts w:hint="eastAsia"/>
                <w:sz w:val="24"/>
                <w:szCs w:val="24"/>
                <w:lang w:val="zh-TW" w:eastAsia="zh-CN"/>
              </w:rPr>
              <w:t>核心</w:t>
            </w:r>
            <w:r>
              <w:rPr>
                <w:rFonts w:hint="eastAsia"/>
                <w:sz w:val="24"/>
                <w:szCs w:val="24"/>
                <w:lang w:val="zh-TW" w:eastAsia="zh-TW"/>
              </w:rPr>
              <w:t>课程</w:t>
            </w:r>
          </w:p>
          <w:tbl>
            <w:tblPr>
              <w:tblStyle w:val="14"/>
              <w:tblpPr w:leftFromText="180" w:rightFromText="180" w:vertAnchor="text" w:horzAnchor="page" w:tblpX="252" w:tblpY="322"/>
              <w:tblOverlap w:val="never"/>
              <w:tblW w:w="87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84"/>
              <w:gridCol w:w="1473"/>
              <w:gridCol w:w="6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trPr>
              <w:tc>
                <w:tcPr>
                  <w:tcW w:w="333" w:type="pct"/>
                  <w:tcBorders>
                    <w:top w:val="single" w:color="auto" w:sz="4" w:space="0"/>
                    <w:left w:val="single" w:color="auto" w:sz="4" w:space="0"/>
                    <w:bottom w:val="nil"/>
                    <w:right w:val="nil"/>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4"/>
                      <w:szCs w:val="28"/>
                    </w:rPr>
                  </w:pPr>
                  <w:r>
                    <w:rPr>
                      <w:rFonts w:hint="eastAsia"/>
                      <w:b/>
                      <w:bCs/>
                      <w:sz w:val="24"/>
                      <w:szCs w:val="28"/>
                    </w:rPr>
                    <w:t>序</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4"/>
                      <w:szCs w:val="28"/>
                    </w:rPr>
                  </w:pPr>
                  <w:r>
                    <w:rPr>
                      <w:rFonts w:hint="eastAsia"/>
                      <w:b/>
                      <w:bCs/>
                      <w:sz w:val="24"/>
                      <w:szCs w:val="28"/>
                    </w:rPr>
                    <w:t>号</w:t>
                  </w:r>
                </w:p>
              </w:tc>
              <w:tc>
                <w:tcPr>
                  <w:tcW w:w="838" w:type="pct"/>
                  <w:tcBorders>
                    <w:top w:val="single" w:color="auto" w:sz="4" w:space="0"/>
                    <w:left w:val="single" w:color="auto" w:sz="4" w:space="0"/>
                    <w:bottom w:val="nil"/>
                    <w:right w:val="nil"/>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4"/>
                      <w:szCs w:val="28"/>
                    </w:rPr>
                  </w:pPr>
                  <w:r>
                    <w:rPr>
                      <w:rFonts w:hint="eastAsia"/>
                      <w:b/>
                      <w:bCs/>
                      <w:sz w:val="24"/>
                      <w:szCs w:val="28"/>
                    </w:rPr>
                    <w:t>课程名称</w:t>
                  </w:r>
                </w:p>
              </w:tc>
              <w:tc>
                <w:tcPr>
                  <w:tcW w:w="3827" w:type="pct"/>
                  <w:tcBorders>
                    <w:top w:val="single" w:color="auto" w:sz="4" w:space="0"/>
                    <w:left w:val="single" w:color="auto" w:sz="4" w:space="0"/>
                    <w:bottom w:val="nil"/>
                    <w:right w:val="single" w:color="auto" w:sz="4" w:space="0"/>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4"/>
                      <w:szCs w:val="28"/>
                    </w:rPr>
                  </w:pPr>
                  <w:r>
                    <w:rPr>
                      <w:rFonts w:hint="eastAsia"/>
                      <w:b/>
                      <w:bCs/>
                      <w:sz w:val="24"/>
                      <w:szCs w:val="28"/>
                    </w:rPr>
                    <w:t>主要教学内容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0" w:hRule="atLeast"/>
              </w:trPr>
              <w:tc>
                <w:tcPr>
                  <w:tcW w:w="333" w:type="pct"/>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1</w:t>
                  </w:r>
                </w:p>
              </w:tc>
              <w:tc>
                <w:tcPr>
                  <w:tcW w:w="838" w:type="pct"/>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textAlignment w:val="auto"/>
                    <w:rPr>
                      <w:rFonts w:hint="default"/>
                    </w:rPr>
                  </w:pPr>
                  <w:r>
                    <w:rPr>
                      <w:rFonts w:hint="eastAsia"/>
                    </w:rPr>
                    <w:t>铁路路基施工与维护</w:t>
                  </w:r>
                </w:p>
              </w:tc>
              <w:tc>
                <w:tcPr>
                  <w:tcW w:w="3827" w:type="pct"/>
                  <w:tcBorders>
                    <w:top w:val="single" w:color="auto" w:sz="4" w:space="0"/>
                    <w:left w:val="single" w:color="auto" w:sz="4" w:space="0"/>
                    <w:bottom w:val="nil"/>
                    <w:right w:val="single" w:color="auto" w:sz="4" w:space="0"/>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rPr>
                  </w:pPr>
                  <w:r>
                    <w:rPr>
                      <w:rFonts w:hint="eastAsia"/>
                    </w:rPr>
                    <w:t>主要讲授路基工程认知;路基地基处理;一般路基施工;特殊路基施工;路基支挡结构施工;路基排水及防护设施施工;高速铁路路基施工;路基修理等内容。通过学习使学生具备铁路路基施工与维护的能力。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2" w:hRule="atLeast"/>
              </w:trPr>
              <w:tc>
                <w:tcPr>
                  <w:tcW w:w="333" w:type="pct"/>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2</w:t>
                  </w:r>
                </w:p>
              </w:tc>
              <w:tc>
                <w:tcPr>
                  <w:tcW w:w="838" w:type="pct"/>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textAlignment w:val="auto"/>
                    <w:rPr>
                      <w:rFonts w:hint="default"/>
                    </w:rPr>
                  </w:pPr>
                  <w:r>
                    <w:rPr>
                      <w:rFonts w:hint="eastAsia"/>
                    </w:rPr>
                    <w:t>铁路轨道施工与维护</w:t>
                  </w:r>
                </w:p>
              </w:tc>
              <w:tc>
                <w:tcPr>
                  <w:tcW w:w="3827" w:type="pct"/>
                  <w:tcBorders>
                    <w:top w:val="single" w:color="auto" w:sz="4" w:space="0"/>
                    <w:left w:val="single" w:color="auto" w:sz="4" w:space="0"/>
                    <w:bottom w:val="nil"/>
                    <w:right w:val="single" w:color="auto" w:sz="4" w:space="0"/>
                    <w:tl2br w:val="nil"/>
                    <w:tr2bl w:val="nil"/>
                  </w:tcBorders>
                  <w:shd w:val="clear" w:color="auto" w:fill="FFFFFF"/>
                  <w:noWrap w:val="0"/>
                  <w:vAlign w:val="bottom"/>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rPr>
                  </w:pPr>
                  <w:r>
                    <w:rPr>
                      <w:rFonts w:hint="eastAsia"/>
                    </w:rPr>
                    <w:t>主要讲授铁路轨道构造</w:t>
                  </w:r>
                  <w:r>
                    <w:rPr>
                      <w:rFonts w:hint="eastAsia"/>
                      <w:lang w:eastAsia="zh-CN"/>
                    </w:rPr>
                    <w:t>；</w:t>
                  </w:r>
                  <w:r>
                    <w:rPr>
                      <w:rFonts w:hint="eastAsia"/>
                    </w:rPr>
                    <w:t>道岔构造及铺设技术</w:t>
                  </w:r>
                  <w:r>
                    <w:rPr>
                      <w:rFonts w:hint="eastAsia"/>
                      <w:lang w:eastAsia="zh-CN"/>
                    </w:rPr>
                    <w:t>；</w:t>
                  </w:r>
                  <w:r>
                    <w:rPr>
                      <w:rFonts w:hint="eastAsia"/>
                    </w:rPr>
                    <w:t>无缝线路轨道构造及铺设技术</w:t>
                  </w:r>
                  <w:r>
                    <w:rPr>
                      <w:rFonts w:hint="eastAsia"/>
                      <w:lang w:eastAsia="zh-CN"/>
                    </w:rPr>
                    <w:t>；</w:t>
                  </w:r>
                  <w:r>
                    <w:rPr>
                      <w:rFonts w:hint="eastAsia"/>
                    </w:rPr>
                    <w:t>轨道检查</w:t>
                  </w:r>
                  <w:r>
                    <w:rPr>
                      <w:rFonts w:hint="eastAsia"/>
                      <w:lang w:eastAsia="zh-CN"/>
                    </w:rPr>
                    <w:t>；</w:t>
                  </w:r>
                  <w:r>
                    <w:rPr>
                      <w:rFonts w:hint="eastAsia"/>
                    </w:rPr>
                    <w:t>线路维修单项作业</w:t>
                  </w:r>
                  <w:r>
                    <w:rPr>
                      <w:rFonts w:hint="eastAsia"/>
                      <w:lang w:eastAsia="zh-CN"/>
                    </w:rPr>
                    <w:t>；</w:t>
                  </w:r>
                  <w:r>
                    <w:rPr>
                      <w:rFonts w:hint="eastAsia"/>
                    </w:rPr>
                    <w:t>无缝线路养护维修作业</w:t>
                  </w:r>
                  <w:r>
                    <w:rPr>
                      <w:rFonts w:hint="eastAsia"/>
                      <w:lang w:eastAsia="zh-CN"/>
                    </w:rPr>
                    <w:t>；</w:t>
                  </w:r>
                  <w:r>
                    <w:rPr>
                      <w:rFonts w:hint="eastAsia"/>
                    </w:rPr>
                    <w:t>道岔养护维修作业。通过学习使学生具备铁路轨道施工与维护的能力。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5" w:hRule="atLeast"/>
              </w:trPr>
              <w:tc>
                <w:tcPr>
                  <w:tcW w:w="333" w:type="pct"/>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3</w:t>
                  </w:r>
                </w:p>
              </w:tc>
              <w:tc>
                <w:tcPr>
                  <w:tcW w:w="838" w:type="pct"/>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textAlignment w:val="auto"/>
                    <w:rPr>
                      <w:rFonts w:hint="default"/>
                    </w:rPr>
                  </w:pPr>
                  <w:r>
                    <w:rPr>
                      <w:rFonts w:hint="eastAsia"/>
                    </w:rPr>
                    <w:t>铁路轨道检测技术</w:t>
                  </w:r>
                </w:p>
              </w:tc>
              <w:tc>
                <w:tcPr>
                  <w:tcW w:w="3827" w:type="pct"/>
                  <w:tcBorders>
                    <w:top w:val="single" w:color="auto" w:sz="4" w:space="0"/>
                    <w:left w:val="single" w:color="auto" w:sz="4" w:space="0"/>
                    <w:bottom w:val="nil"/>
                    <w:right w:val="single" w:color="auto" w:sz="4" w:space="0"/>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rPr>
                  </w:pPr>
                  <w:r>
                    <w:rPr>
                      <w:rFonts w:hint="eastAsia"/>
                    </w:rPr>
                    <w:t>主要讲授铁路轨道检测认识</w:t>
                  </w:r>
                  <w:r>
                    <w:rPr>
                      <w:rFonts w:hint="eastAsia"/>
                      <w:lang w:eastAsia="zh-CN"/>
                    </w:rPr>
                    <w:t>；</w:t>
                  </w:r>
                  <w:r>
                    <w:rPr>
                      <w:rFonts w:hint="eastAsia"/>
                    </w:rPr>
                    <w:t>轨道不平顺分析与管理</w:t>
                  </w:r>
                  <w:r>
                    <w:rPr>
                      <w:rFonts w:hint="eastAsia"/>
                      <w:lang w:eastAsia="zh-CN"/>
                    </w:rPr>
                    <w:t>；</w:t>
                  </w:r>
                  <w:r>
                    <w:rPr>
                      <w:rFonts w:hint="eastAsia"/>
                    </w:rPr>
                    <w:t>铁路轨道静态检查</w:t>
                  </w:r>
                  <w:r>
                    <w:rPr>
                      <w:rFonts w:hint="eastAsia"/>
                      <w:lang w:eastAsia="zh-CN"/>
                    </w:rPr>
                    <w:t>；</w:t>
                  </w:r>
                  <w:r>
                    <w:rPr>
                      <w:rFonts w:hint="eastAsia"/>
                    </w:rPr>
                    <w:t>铁路轨道动态检测（轨道检查车检测</w:t>
                  </w:r>
                  <w:r>
                    <w:rPr>
                      <w:rFonts w:hint="default"/>
                      <w:lang w:val="en-US" w:eastAsia="en-US"/>
                    </w:rPr>
                    <w:t>）；</w:t>
                  </w:r>
                  <w:r>
                    <w:rPr>
                      <w:rFonts w:hint="eastAsia"/>
                    </w:rPr>
                    <w:t>铁路轨道检测质量评定等内容。通过学习使学生具备线路设备检查和质量评定的能力。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6" w:hRule="atLeast"/>
              </w:trPr>
              <w:tc>
                <w:tcPr>
                  <w:tcW w:w="333" w:type="pct"/>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4</w:t>
                  </w:r>
                </w:p>
              </w:tc>
              <w:tc>
                <w:tcPr>
                  <w:tcW w:w="838" w:type="pct"/>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textAlignment w:val="auto"/>
                    <w:rPr>
                      <w:rFonts w:hint="default"/>
                    </w:rPr>
                  </w:pPr>
                  <w:r>
                    <w:rPr>
                      <w:rFonts w:hint="eastAsia"/>
                    </w:rPr>
                    <w:t>工务安全与应急处理</w:t>
                  </w:r>
                </w:p>
              </w:tc>
              <w:tc>
                <w:tcPr>
                  <w:tcW w:w="3827" w:type="pct"/>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rPr>
                  </w:pPr>
                  <w:r>
                    <w:rPr>
                      <w:rFonts w:hint="eastAsia"/>
                    </w:rPr>
                    <w:t>主要讲授行车安全</w:t>
                  </w:r>
                  <w:r>
                    <w:rPr>
                      <w:rFonts w:hint="eastAsia"/>
                      <w:lang w:eastAsia="zh-CN"/>
                    </w:rPr>
                    <w:t>；</w:t>
                  </w:r>
                  <w:r>
                    <w:rPr>
                      <w:rFonts w:hint="eastAsia"/>
                    </w:rPr>
                    <w:t>人身安全</w:t>
                  </w:r>
                  <w:r>
                    <w:rPr>
                      <w:rFonts w:hint="eastAsia"/>
                      <w:lang w:eastAsia="zh-CN"/>
                    </w:rPr>
                    <w:t>；</w:t>
                  </w:r>
                  <w:r>
                    <w:rPr>
                      <w:rFonts w:hint="eastAsia"/>
                    </w:rPr>
                    <w:t>线路故障应急处理</w:t>
                  </w:r>
                  <w:r>
                    <w:rPr>
                      <w:rFonts w:hint="eastAsia"/>
                      <w:lang w:eastAsia="zh-CN"/>
                    </w:rPr>
                    <w:t>；</w:t>
                  </w:r>
                  <w:r>
                    <w:rPr>
                      <w:rFonts w:hint="eastAsia"/>
                    </w:rPr>
                    <w:t>桥隧涵故障应急处理</w:t>
                  </w:r>
                  <w:r>
                    <w:rPr>
                      <w:rFonts w:hint="eastAsia"/>
                      <w:lang w:eastAsia="zh-CN"/>
                    </w:rPr>
                    <w:t>；</w:t>
                  </w:r>
                  <w:r>
                    <w:rPr>
                      <w:rFonts w:hint="eastAsia"/>
                    </w:rPr>
                    <w:t>自然灾害应急处理</w:t>
                  </w:r>
                  <w:r>
                    <w:rPr>
                      <w:rFonts w:hint="eastAsia"/>
                      <w:lang w:eastAsia="zh-CN"/>
                    </w:rPr>
                    <w:t>；</w:t>
                  </w:r>
                  <w:r>
                    <w:rPr>
                      <w:rFonts w:hint="eastAsia"/>
                    </w:rPr>
                    <w:t>安全防护设施及周边环境管理等内容。通过学习使学生 具备铁路工务设备故障和事故的应急处理能力。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6" w:hRule="atLeast"/>
              </w:trPr>
              <w:tc>
                <w:tcPr>
                  <w:tcW w:w="333" w:type="pct"/>
                  <w:tcBorders>
                    <w:top w:val="single" w:color="auto" w:sz="4" w:space="0"/>
                    <w:left w:val="single" w:color="auto" w:sz="4" w:space="0"/>
                    <w:bottom w:val="nil"/>
                    <w:right w:val="single" w:color="auto" w:sz="4" w:space="0"/>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5</w:t>
                  </w:r>
                </w:p>
              </w:tc>
              <w:tc>
                <w:tcPr>
                  <w:tcW w:w="838" w:type="pct"/>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textAlignment w:val="auto"/>
                    <w:rPr>
                      <w:rFonts w:hint="eastAsia"/>
                    </w:rPr>
                  </w:pPr>
                  <w:r>
                    <w:rPr>
                      <w:rFonts w:hint="eastAsia"/>
                    </w:rPr>
                    <w:t>铁路桥隧施工与维护</w:t>
                  </w:r>
                </w:p>
              </w:tc>
              <w:tc>
                <w:tcPr>
                  <w:tcW w:w="3827" w:type="pct"/>
                  <w:tcBorders>
                    <w:top w:val="single" w:color="auto" w:sz="4" w:space="0"/>
                    <w:left w:val="single" w:color="auto" w:sz="4" w:space="0"/>
                    <w:bottom w:val="nil"/>
                    <w:right w:val="single" w:color="auto" w:sz="4" w:space="0"/>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rPr>
                  </w:pPr>
                  <w:r>
                    <w:rPr>
                      <w:rFonts w:hint="eastAsia"/>
                    </w:rPr>
                    <w:t>主要讲授铁路桥隧的特点及构造</w:t>
                  </w:r>
                  <w:r>
                    <w:rPr>
                      <w:rFonts w:hint="eastAsia"/>
                      <w:lang w:eastAsia="zh-CN"/>
                    </w:rPr>
                    <w:t>；</w:t>
                  </w:r>
                  <w:r>
                    <w:rPr>
                      <w:rFonts w:hint="eastAsia"/>
                    </w:rPr>
                    <w:t>铁路桥涵施工</w:t>
                  </w:r>
                  <w:r>
                    <w:rPr>
                      <w:rFonts w:hint="eastAsia"/>
                      <w:lang w:eastAsia="zh-CN"/>
                    </w:rPr>
                    <w:t>；</w:t>
                  </w:r>
                  <w:r>
                    <w:rPr>
                      <w:rFonts w:hint="eastAsia"/>
                    </w:rPr>
                    <w:t>铁路隧道施工；铁路桥涵维护（桥面维护、钢桥维护、圬工桥维护、涵洞养护</w:t>
                  </w:r>
                  <w:r>
                    <w:rPr>
                      <w:rFonts w:hint="default"/>
                      <w:lang w:val="en-US" w:eastAsia="en-US"/>
                    </w:rPr>
                    <w:t>）；</w:t>
                  </w:r>
                  <w:r>
                    <w:rPr>
                      <w:rFonts w:hint="eastAsia"/>
                    </w:rPr>
                    <w:t>铁路隧道维护</w:t>
                  </w:r>
                  <w:r>
                    <w:rPr>
                      <w:rFonts w:hint="default"/>
                      <w:lang w:val="en-US" w:eastAsia="en-US"/>
                    </w:rPr>
                    <w:t>（</w:t>
                  </w:r>
                  <w:r>
                    <w:rPr>
                      <w:rFonts w:hint="eastAsia"/>
                    </w:rPr>
                    <w:t>隧道衬砌常见病害分析、隧道渗漏水的整治、严寒地区隧道冻害的整治）等内容。通过学习使学生具备铁路桥隧施工与维护能力。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56" w:hRule="atLeast"/>
              </w:trPr>
              <w:tc>
                <w:tcPr>
                  <w:tcW w:w="333" w:type="pct"/>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6</w:t>
                  </w:r>
                </w:p>
              </w:tc>
              <w:tc>
                <w:tcPr>
                  <w:tcW w:w="838" w:type="pct"/>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textAlignment w:val="auto"/>
                    <w:rPr>
                      <w:rFonts w:hint="eastAsia"/>
                    </w:rPr>
                  </w:pPr>
                  <w:r>
                    <w:rPr>
                      <w:rFonts w:hint="eastAsia"/>
                    </w:rPr>
                    <w:t>铁路工程施工组织设计与概预算</w:t>
                  </w:r>
                </w:p>
              </w:tc>
              <w:tc>
                <w:tcPr>
                  <w:tcW w:w="3827" w:type="pct"/>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rPr>
                  </w:pPr>
                  <w:r>
                    <w:rPr>
                      <w:rFonts w:hint="eastAsia"/>
                    </w:rPr>
                    <w:t>主要讲授铁路工程基本建设概述</w:t>
                  </w:r>
                  <w:r>
                    <w:rPr>
                      <w:rFonts w:hint="eastAsia"/>
                      <w:lang w:eastAsia="zh-CN"/>
                    </w:rPr>
                    <w:t>；</w:t>
                  </w:r>
                  <w:r>
                    <w:rPr>
                      <w:rFonts w:hint="eastAsia"/>
                    </w:rPr>
                    <w:t>铁路工程定额</w:t>
                  </w:r>
                  <w:r>
                    <w:rPr>
                      <w:rFonts w:hint="eastAsia"/>
                      <w:lang w:eastAsia="zh-CN"/>
                    </w:rPr>
                    <w:t>；</w:t>
                  </w:r>
                  <w:r>
                    <w:rPr>
                      <w:rFonts w:hint="eastAsia"/>
                    </w:rPr>
                    <w:t>网络计划技术</w:t>
                  </w:r>
                  <w:r>
                    <w:rPr>
                      <w:rFonts w:hint="eastAsia"/>
                      <w:lang w:eastAsia="zh-CN"/>
                    </w:rPr>
                    <w:t>；</w:t>
                  </w:r>
                  <w:r>
                    <w:rPr>
                      <w:rFonts w:hint="eastAsia"/>
                    </w:rPr>
                    <w:t>铁路工程施工组织设计的分类与组成</w:t>
                  </w:r>
                  <w:r>
                    <w:rPr>
                      <w:rFonts w:hint="eastAsia"/>
                      <w:lang w:eastAsia="zh-CN"/>
                    </w:rPr>
                    <w:t>；</w:t>
                  </w:r>
                  <w:r>
                    <w:rPr>
                      <w:rFonts w:hint="eastAsia"/>
                    </w:rPr>
                    <w:t>铁路工程概预算的基本知识与编制方法等有关内容。通过学习使学生具备铁路工程施工组织设计与概预算的编制能力。</w:t>
                  </w:r>
                </w:p>
              </w:tc>
            </w:tr>
          </w:tbl>
          <w:p>
            <w:pPr>
              <w:pStyle w:val="21"/>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afterAutospacing="0" w:line="360" w:lineRule="auto"/>
              <w:ind w:right="0" w:rightChars="0"/>
              <w:jc w:val="both"/>
              <w:textAlignment w:val="auto"/>
              <w:rPr>
                <w:rFonts w:hint="eastAsia"/>
                <w:sz w:val="24"/>
                <w:szCs w:val="24"/>
                <w:lang w:val="zh-TW" w:eastAsia="zh-TW"/>
              </w:rPr>
            </w:pPr>
            <w:r>
              <w:rPr>
                <w:rFonts w:hint="eastAsia"/>
                <w:sz w:val="24"/>
                <w:szCs w:val="24"/>
                <w:lang w:val="zh-TW" w:eastAsia="zh-CN"/>
              </w:rPr>
              <w:t>（六）</w:t>
            </w:r>
            <w:r>
              <w:rPr>
                <w:rFonts w:hint="eastAsia"/>
                <w:sz w:val="24"/>
                <w:szCs w:val="24"/>
                <w:lang w:val="zh-TW" w:eastAsia="zh-TW"/>
              </w:rPr>
              <w:t>专业</w:t>
            </w:r>
            <w:r>
              <w:rPr>
                <w:rFonts w:hint="eastAsia"/>
                <w:sz w:val="24"/>
                <w:szCs w:val="24"/>
                <w:lang w:val="zh-TW" w:eastAsia="zh-CN"/>
              </w:rPr>
              <w:t>拓展</w:t>
            </w:r>
            <w:r>
              <w:rPr>
                <w:rFonts w:hint="eastAsia"/>
                <w:sz w:val="24"/>
                <w:szCs w:val="24"/>
                <w:lang w:val="zh-TW" w:eastAsia="zh-TW"/>
              </w:rPr>
              <w:t>课程</w:t>
            </w:r>
          </w:p>
          <w:tbl>
            <w:tblPr>
              <w:tblStyle w:val="14"/>
              <w:tblpPr w:leftFromText="180" w:rightFromText="180" w:vertAnchor="text" w:horzAnchor="page" w:tblpX="252" w:tblpY="49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82"/>
              <w:gridCol w:w="1462"/>
              <w:gridCol w:w="6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3" w:hRule="atLeast"/>
              </w:trPr>
              <w:tc>
                <w:tcPr>
                  <w:tcW w:w="682" w:type="dxa"/>
                  <w:tcBorders>
                    <w:top w:val="single" w:color="auto" w:sz="4" w:space="0"/>
                    <w:left w:val="single" w:color="auto" w:sz="4" w:space="0"/>
                    <w:bottom w:val="nil"/>
                    <w:right w:val="nil"/>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8"/>
                      <w:lang w:val="en-US" w:eastAsia="zh-CN"/>
                    </w:rPr>
                  </w:pPr>
                  <w:r>
                    <w:rPr>
                      <w:rFonts w:hint="eastAsia"/>
                      <w:b/>
                      <w:bCs/>
                      <w:sz w:val="24"/>
                      <w:szCs w:val="28"/>
                    </w:rPr>
                    <w:t>序</w:t>
                  </w:r>
                  <w:r>
                    <w:rPr>
                      <w:rFonts w:hint="eastAsia"/>
                      <w:b/>
                      <w:bCs/>
                      <w:sz w:val="24"/>
                      <w:szCs w:val="28"/>
                      <w:lang w:val="en-US" w:eastAsia="zh-CN"/>
                    </w:rPr>
                    <w:t>号</w:t>
                  </w:r>
                </w:p>
              </w:tc>
              <w:tc>
                <w:tcPr>
                  <w:tcW w:w="1462" w:type="dxa"/>
                  <w:tcBorders>
                    <w:top w:val="single" w:color="auto" w:sz="4" w:space="0"/>
                    <w:left w:val="single" w:color="auto" w:sz="4" w:space="0"/>
                    <w:bottom w:val="nil"/>
                    <w:right w:val="nil"/>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4"/>
                      <w:szCs w:val="28"/>
                    </w:rPr>
                  </w:pPr>
                  <w:r>
                    <w:rPr>
                      <w:rFonts w:hint="eastAsia"/>
                      <w:b/>
                      <w:bCs/>
                      <w:sz w:val="24"/>
                      <w:szCs w:val="28"/>
                    </w:rPr>
                    <w:t>课程名称</w:t>
                  </w:r>
                </w:p>
              </w:tc>
              <w:tc>
                <w:tcPr>
                  <w:tcW w:w="6624" w:type="dxa"/>
                  <w:tcBorders>
                    <w:top w:val="single" w:color="auto" w:sz="4" w:space="0"/>
                    <w:left w:val="single" w:color="auto" w:sz="4" w:space="0"/>
                    <w:bottom w:val="nil"/>
                    <w:right w:val="single" w:color="auto" w:sz="4" w:space="0"/>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4"/>
                      <w:szCs w:val="28"/>
                    </w:rPr>
                  </w:pPr>
                  <w:r>
                    <w:rPr>
                      <w:rFonts w:hint="eastAsia"/>
                      <w:b/>
                      <w:bCs/>
                      <w:sz w:val="24"/>
                      <w:szCs w:val="28"/>
                    </w:rPr>
                    <w:t>主要教学内容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6" w:hRule="atLeast"/>
              </w:trPr>
              <w:tc>
                <w:tcPr>
                  <w:tcW w:w="682" w:type="dxa"/>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1</w:t>
                  </w:r>
                </w:p>
              </w:tc>
              <w:tc>
                <w:tcPr>
                  <w:tcW w:w="1462" w:type="dxa"/>
                  <w:tcBorders>
                    <w:top w:val="single" w:color="auto" w:sz="4" w:space="0"/>
                    <w:left w:val="single" w:color="auto" w:sz="4" w:space="0"/>
                    <w:bottom w:val="nil"/>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jc w:val="center"/>
                    <w:textAlignment w:val="auto"/>
                    <w:rPr>
                      <w:rFonts w:hint="default"/>
                    </w:rPr>
                  </w:pPr>
                  <w:r>
                    <w:rPr>
                      <w:rFonts w:hint="eastAsia"/>
                    </w:rPr>
                    <w:t>工务班组管理</w:t>
                  </w:r>
                </w:p>
              </w:tc>
              <w:tc>
                <w:tcPr>
                  <w:tcW w:w="6624" w:type="dxa"/>
                  <w:tcBorders>
                    <w:top w:val="single" w:color="auto" w:sz="4" w:space="0"/>
                    <w:left w:val="single" w:color="auto" w:sz="4" w:space="0"/>
                    <w:bottom w:val="nil"/>
                    <w:right w:val="single" w:color="auto" w:sz="4" w:space="0"/>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rPr>
                  </w:pPr>
                  <w:r>
                    <w:rPr>
                      <w:rFonts w:hint="eastAsia"/>
                    </w:rPr>
                    <w:t>主要讲授班组安全管理的主要内容以及事故调查和处理</w:t>
                  </w:r>
                  <w:r>
                    <w:rPr>
                      <w:rFonts w:hint="eastAsia"/>
                      <w:lang w:eastAsia="zh-CN"/>
                    </w:rPr>
                    <w:t>；</w:t>
                  </w:r>
                  <w:r>
                    <w:rPr>
                      <w:rFonts w:hint="eastAsia"/>
                    </w:rPr>
                    <w:t>班组生产管理</w:t>
                  </w:r>
                  <w:r>
                    <w:rPr>
                      <w:rFonts w:hint="eastAsia"/>
                      <w:lang w:eastAsia="zh-CN"/>
                    </w:rPr>
                    <w:t>；</w:t>
                  </w:r>
                  <w:r>
                    <w:rPr>
                      <w:rFonts w:hint="eastAsia"/>
                    </w:rPr>
                    <w:t>班组劳动管理</w:t>
                  </w:r>
                  <w:r>
                    <w:rPr>
                      <w:rFonts w:hint="eastAsia"/>
                      <w:lang w:eastAsia="zh-CN"/>
                    </w:rPr>
                    <w:t>；</w:t>
                  </w:r>
                  <w:r>
                    <w:rPr>
                      <w:rFonts w:hint="eastAsia"/>
                    </w:rPr>
                    <w:t>班组质量管理</w:t>
                  </w:r>
                  <w:r>
                    <w:rPr>
                      <w:rFonts w:hint="eastAsia"/>
                      <w:lang w:eastAsia="zh-CN"/>
                    </w:rPr>
                    <w:t>；</w:t>
                  </w:r>
                  <w:r>
                    <w:rPr>
                      <w:rFonts w:hint="eastAsia"/>
                    </w:rPr>
                    <w:t>班组设备及工具管理等内容。通过学习使学生初步具备班组安全教育、安全检查、劳动分工、设备及工具管理的能力。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68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2</w:t>
                  </w:r>
                </w:p>
              </w:tc>
              <w:tc>
                <w:tcPr>
                  <w:tcW w:w="146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default"/>
                    </w:rPr>
                  </w:pPr>
                  <w:r>
                    <w:rPr>
                      <w:rFonts w:hint="eastAsia"/>
                    </w:rPr>
                    <w:t>养路机械</w:t>
                  </w:r>
                </w:p>
              </w:tc>
              <w:tc>
                <w:tcPr>
                  <w:tcW w:w="662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rPr>
                  </w:pPr>
                  <w:r>
                    <w:rPr>
                      <w:rFonts w:hint="eastAsia"/>
                    </w:rPr>
                    <w:t>主要讲授机械传动</w:t>
                  </w:r>
                  <w:r>
                    <w:rPr>
                      <w:rFonts w:hint="eastAsia"/>
                      <w:lang w:eastAsia="zh-CN"/>
                    </w:rPr>
                    <w:t>；</w:t>
                  </w:r>
                  <w:r>
                    <w:rPr>
                      <w:rFonts w:hint="eastAsia"/>
                    </w:rPr>
                    <w:t>液压传动</w:t>
                  </w:r>
                  <w:r>
                    <w:rPr>
                      <w:rFonts w:hint="eastAsia"/>
                      <w:lang w:eastAsia="zh-CN"/>
                    </w:rPr>
                    <w:t>；</w:t>
                  </w:r>
                  <w:r>
                    <w:rPr>
                      <w:rFonts w:hint="eastAsia"/>
                    </w:rPr>
                    <w:t>柴油机</w:t>
                  </w:r>
                  <w:r>
                    <w:rPr>
                      <w:rFonts w:hint="eastAsia"/>
                      <w:lang w:eastAsia="zh-CN"/>
                    </w:rPr>
                    <w:t>；</w:t>
                  </w:r>
                  <w:r>
                    <w:rPr>
                      <w:rFonts w:hint="eastAsia"/>
                    </w:rPr>
                    <w:t>捣固机具；起拨道机具</w:t>
                  </w:r>
                  <w:r>
                    <w:rPr>
                      <w:rFonts w:hint="eastAsia"/>
                      <w:lang w:eastAsia="zh-CN"/>
                    </w:rPr>
                    <w:t>；</w:t>
                  </w:r>
                  <w:r>
                    <w:rPr>
                      <w:rFonts w:hint="eastAsia"/>
                    </w:rPr>
                    <w:t>清筛机</w:t>
                  </w:r>
                  <w:r>
                    <w:rPr>
                      <w:rFonts w:hint="eastAsia"/>
                      <w:lang w:eastAsia="zh-CN"/>
                    </w:rPr>
                    <w:t>；</w:t>
                  </w:r>
                  <w:r>
                    <w:rPr>
                      <w:rFonts w:hint="eastAsia"/>
                    </w:rPr>
                    <w:t>抄平起拨道捣固车</w:t>
                  </w:r>
                  <w:r>
                    <w:rPr>
                      <w:rFonts w:hint="eastAsia"/>
                      <w:lang w:eastAsia="zh-CN"/>
                    </w:rPr>
                    <w:t>；</w:t>
                  </w:r>
                  <w:r>
                    <w:rPr>
                      <w:rFonts w:hint="eastAsia"/>
                    </w:rPr>
                    <w:t>其他养路机具</w:t>
                  </w:r>
                  <w:r>
                    <w:rPr>
                      <w:rFonts w:hint="eastAsia"/>
                      <w:lang w:eastAsia="zh-CN"/>
                    </w:rPr>
                    <w:t>；</w:t>
                  </w:r>
                  <w:r>
                    <w:rPr>
                      <w:rFonts w:hint="eastAsia"/>
                    </w:rPr>
                    <w:t>大型机械化养路施工管理</w:t>
                  </w:r>
                  <w:r>
                    <w:rPr>
                      <w:rFonts w:hint="eastAsia"/>
                      <w:lang w:eastAsia="zh-CN"/>
                    </w:rPr>
                    <w:t>；</w:t>
                  </w:r>
                  <w:r>
                    <w:rPr>
                      <w:rFonts w:hint="eastAsia"/>
                    </w:rPr>
                    <w:t>线路设备大中修作业</w:t>
                  </w:r>
                  <w:r>
                    <w:rPr>
                      <w:rFonts w:hint="eastAsia"/>
                      <w:lang w:eastAsia="zh-CN"/>
                    </w:rPr>
                    <w:t>；</w:t>
                  </w:r>
                  <w:r>
                    <w:rPr>
                      <w:rFonts w:hint="eastAsia"/>
                    </w:rPr>
                    <w:t>机械化施工安全管理。通过学习使学生具备养路机械的保养和一般故障的排除能力，正确使用养路机械进行线路养护维修的能力。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27" w:hRule="atLeast"/>
              </w:trPr>
              <w:tc>
                <w:tcPr>
                  <w:tcW w:w="68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eastAsia"/>
                    </w:rPr>
                  </w:pPr>
                  <w:r>
                    <w:rPr>
                      <w:rFonts w:hint="eastAsia"/>
                    </w:rPr>
                    <w:t>3</w:t>
                  </w:r>
                </w:p>
              </w:tc>
              <w:tc>
                <w:tcPr>
                  <w:tcW w:w="146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eastAsia"/>
                    </w:rPr>
                  </w:pPr>
                  <w:r>
                    <w:rPr>
                      <w:rFonts w:hint="eastAsia"/>
                    </w:rPr>
                    <w:t>钢轨探伤</w:t>
                  </w:r>
                </w:p>
              </w:tc>
              <w:tc>
                <w:tcPr>
                  <w:tcW w:w="662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lang w:eastAsia="zh-CN"/>
                    </w:rPr>
                  </w:pPr>
                  <w:r>
                    <w:rPr>
                      <w:rFonts w:hint="eastAsia"/>
                    </w:rPr>
                    <w:t>主要讲授钢轨及钢轨伤损</w:t>
                  </w:r>
                  <w:r>
                    <w:rPr>
                      <w:rFonts w:hint="eastAsia"/>
                      <w:lang w:eastAsia="zh-CN"/>
                    </w:rPr>
                    <w:t>；</w:t>
                  </w:r>
                  <w:r>
                    <w:rPr>
                      <w:rFonts w:hint="eastAsia"/>
                    </w:rPr>
                    <w:t>无损检测概述</w:t>
                  </w:r>
                  <w:r>
                    <w:rPr>
                      <w:rFonts w:hint="eastAsia"/>
                      <w:lang w:eastAsia="zh-CN"/>
                    </w:rPr>
                    <w:t>；</w:t>
                  </w:r>
                  <w:r>
                    <w:rPr>
                      <w:rFonts w:hint="eastAsia"/>
                    </w:rPr>
                    <w:t>母材择伤设备</w:t>
                  </w:r>
                  <w:r>
                    <w:rPr>
                      <w:rFonts w:hint="eastAsia"/>
                      <w:lang w:eastAsia="zh-CN"/>
                    </w:rPr>
                    <w:t>；</w:t>
                  </w:r>
                  <w:r>
                    <w:rPr>
                      <w:rFonts w:hint="eastAsia"/>
                    </w:rPr>
                    <w:t>70</w:t>
                  </w:r>
                  <w:r>
                    <w:rPr>
                      <w:rFonts w:hint="eastAsia"/>
                      <w:lang w:eastAsia="zh-CN"/>
                    </w:rPr>
                    <w:t>。</w:t>
                  </w:r>
                  <w:r>
                    <w:rPr>
                      <w:rFonts w:hint="eastAsia"/>
                    </w:rPr>
                    <w:t>探头探伤技术</w:t>
                  </w:r>
                  <w:r>
                    <w:rPr>
                      <w:rFonts w:hint="eastAsia"/>
                      <w:lang w:eastAsia="zh-CN"/>
                    </w:rPr>
                    <w:t>；</w:t>
                  </w:r>
                  <w:r>
                    <w:rPr>
                      <w:rFonts w:hint="eastAsia"/>
                    </w:rPr>
                    <w:t>37。探头探伤技术</w:t>
                  </w:r>
                  <w:r>
                    <w:rPr>
                      <w:rFonts w:hint="eastAsia"/>
                      <w:lang w:eastAsia="zh-CN"/>
                    </w:rPr>
                    <w:t>；</w:t>
                  </w:r>
                  <w:r>
                    <w:rPr>
                      <w:rFonts w:hint="eastAsia"/>
                    </w:rPr>
                    <w:t>0。探头探伤技术</w:t>
                  </w:r>
                  <w:r>
                    <w:rPr>
                      <w:rFonts w:hint="eastAsia"/>
                      <w:lang w:eastAsia="zh-CN"/>
                    </w:rPr>
                    <w:t>；</w:t>
                  </w:r>
                  <w:r>
                    <w:rPr>
                      <w:rFonts w:hint="eastAsia"/>
                    </w:rPr>
                    <w:t>焊缝探伤设备</w:t>
                  </w:r>
                  <w:r>
                    <w:rPr>
                      <w:rFonts w:hint="eastAsia"/>
                      <w:lang w:eastAsia="zh-CN"/>
                    </w:rPr>
                    <w:t>；</w:t>
                  </w:r>
                  <w:r>
                    <w:rPr>
                      <w:rFonts w:hint="eastAsia"/>
                    </w:rPr>
                    <w:t>焊缝探伤工艺</w:t>
                  </w:r>
                  <w:r>
                    <w:rPr>
                      <w:rFonts w:hint="eastAsia"/>
                      <w:lang w:eastAsia="zh-CN"/>
                    </w:rPr>
                    <w:t>；</w:t>
                  </w:r>
                  <w:r>
                    <w:rPr>
                      <w:rFonts w:hint="eastAsia"/>
                    </w:rPr>
                    <w:t>手工检查技术</w:t>
                  </w:r>
                  <w:r>
                    <w:rPr>
                      <w:rFonts w:hint="eastAsia"/>
                      <w:lang w:eastAsia="zh-CN"/>
                    </w:rPr>
                    <w:t>；</w:t>
                  </w:r>
                  <w:r>
                    <w:rPr>
                      <w:rFonts w:hint="eastAsia"/>
                    </w:rPr>
                    <w:t>探伤管理及标准化作业等内容。通过学习使学生 初步具备钢轨母材和焊缝探伤及伤损分析的能力</w:t>
                  </w:r>
                  <w:r>
                    <w:rPr>
                      <w:rFonts w:hint="eastAsia"/>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39" w:hRule="atLeast"/>
              </w:trPr>
              <w:tc>
                <w:tcPr>
                  <w:tcW w:w="68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eastAsia"/>
                    </w:rPr>
                  </w:pPr>
                  <w:r>
                    <w:rPr>
                      <w:rFonts w:hint="eastAsia"/>
                    </w:rPr>
                    <w:t>4</w:t>
                  </w:r>
                </w:p>
              </w:tc>
              <w:tc>
                <w:tcPr>
                  <w:tcW w:w="146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jc w:val="center"/>
                    <w:textAlignment w:val="auto"/>
                    <w:rPr>
                      <w:rFonts w:hint="eastAsia"/>
                    </w:rPr>
                  </w:pPr>
                  <w:r>
                    <w:rPr>
                      <w:rFonts w:hint="eastAsia"/>
                    </w:rPr>
                    <w:t>工程项目管理</w:t>
                  </w:r>
                </w:p>
              </w:tc>
              <w:tc>
                <w:tcPr>
                  <w:tcW w:w="662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rPr>
                  </w:pPr>
                  <w:r>
                    <w:rPr>
                      <w:rFonts w:hint="eastAsia"/>
                    </w:rPr>
                    <w:t>主要讲授工程项目管理概述</w:t>
                  </w:r>
                  <w:r>
                    <w:rPr>
                      <w:rFonts w:hint="eastAsia"/>
                      <w:lang w:eastAsia="zh-CN"/>
                    </w:rPr>
                    <w:t>；</w:t>
                  </w:r>
                  <w:r>
                    <w:rPr>
                      <w:rFonts w:hint="eastAsia"/>
                    </w:rPr>
                    <w:t>工程项目进度管理</w:t>
                  </w:r>
                  <w:r>
                    <w:rPr>
                      <w:rFonts w:hint="eastAsia"/>
                      <w:lang w:eastAsia="zh-CN"/>
                    </w:rPr>
                    <w:t>；</w:t>
                  </w:r>
                  <w:r>
                    <w:rPr>
                      <w:rFonts w:hint="eastAsia"/>
                    </w:rPr>
                    <w:t>工程项目质量管理</w:t>
                  </w:r>
                  <w:r>
                    <w:rPr>
                      <w:rFonts w:hint="eastAsia"/>
                      <w:lang w:eastAsia="zh-CN"/>
                    </w:rPr>
                    <w:t>；</w:t>
                  </w:r>
                  <w:r>
                    <w:rPr>
                      <w:rFonts w:hint="eastAsia"/>
                    </w:rPr>
                    <w:t>工程项目成本管理</w:t>
                  </w:r>
                  <w:r>
                    <w:rPr>
                      <w:rFonts w:hint="eastAsia"/>
                      <w:lang w:eastAsia="zh-CN"/>
                    </w:rPr>
                    <w:t>；</w:t>
                  </w:r>
                  <w:r>
                    <w:rPr>
                      <w:rFonts w:hint="eastAsia"/>
                    </w:rPr>
                    <w:t>工程项目合同管理</w:t>
                  </w:r>
                  <w:r>
                    <w:rPr>
                      <w:rFonts w:hint="eastAsia"/>
                      <w:lang w:eastAsia="zh-CN"/>
                    </w:rPr>
                    <w:t>；</w:t>
                  </w:r>
                  <w:r>
                    <w:rPr>
                      <w:rFonts w:hint="eastAsia"/>
                    </w:rPr>
                    <w:t>工程项目职业健康安全与环境管理等内容</w:t>
                  </w:r>
                  <w:r>
                    <w:rPr>
                      <w:rFonts w:hint="eastAsia"/>
                      <w:lang w:eastAsia="zh-CN"/>
                    </w:rPr>
                    <w:t>。</w:t>
                  </w:r>
                  <w:r>
                    <w:rPr>
                      <w:rFonts w:hint="eastAsia"/>
                    </w:rPr>
                    <w:t>通过学习使学生具备工程项目招投标和合同管理以及施工组织管理的基本能力。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0" w:hRule="atLeast"/>
              </w:trPr>
              <w:tc>
                <w:tcPr>
                  <w:tcW w:w="68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00" w:lineRule="exact"/>
                    <w:jc w:val="center"/>
                    <w:textAlignment w:val="auto"/>
                    <w:rPr>
                      <w:rFonts w:hint="eastAsia"/>
                    </w:rPr>
                  </w:pPr>
                  <w:r>
                    <w:rPr>
                      <w:rFonts w:hint="eastAsia"/>
                    </w:rPr>
                    <w:t>6</w:t>
                  </w:r>
                </w:p>
              </w:tc>
              <w:tc>
                <w:tcPr>
                  <w:tcW w:w="1462" w:type="dxa"/>
                  <w:tcBorders>
                    <w:top w:val="single" w:color="auto" w:sz="4" w:space="0"/>
                    <w:left w:val="single" w:color="auto" w:sz="4" w:space="0"/>
                    <w:bottom w:val="single" w:color="auto" w:sz="4" w:space="0"/>
                    <w:right w:val="nil"/>
                    <w:tl2br w:val="nil"/>
                    <w:tr2bl w:val="nil"/>
                  </w:tcBorders>
                  <w:shd w:val="clear" w:color="auto" w:fill="FFFFFF"/>
                  <w:noWrap w:val="0"/>
                  <w:vAlign w:val="center"/>
                </w:tcPr>
                <w:p>
                  <w:pPr>
                    <w:pageBreakBefore w:val="0"/>
                    <w:widowControl w:val="0"/>
                    <w:kinsoku/>
                    <w:wordWrap/>
                    <w:overflowPunct/>
                    <w:topLinePunct w:val="0"/>
                    <w:autoSpaceDE/>
                    <w:autoSpaceDN/>
                    <w:bidi w:val="0"/>
                    <w:adjustRightInd/>
                    <w:snapToGrid/>
                    <w:spacing w:line="240" w:lineRule="exact"/>
                    <w:jc w:val="center"/>
                    <w:textAlignment w:val="auto"/>
                    <w:rPr>
                      <w:rFonts w:hint="eastAsia"/>
                    </w:rPr>
                  </w:pPr>
                  <w:r>
                    <w:rPr>
                      <w:rFonts w:hint="eastAsia"/>
                      <w:lang w:val="en-US" w:eastAsia="en-US"/>
                    </w:rPr>
                    <w:t>BIM</w:t>
                  </w:r>
                  <w:r>
                    <w:rPr>
                      <w:rFonts w:hint="eastAsia"/>
                    </w:rPr>
                    <w:t>技术</w:t>
                  </w:r>
                </w:p>
                <w:p>
                  <w:pPr>
                    <w:pageBreakBefore w:val="0"/>
                    <w:widowControl w:val="0"/>
                    <w:kinsoku/>
                    <w:wordWrap/>
                    <w:overflowPunct/>
                    <w:topLinePunct w:val="0"/>
                    <w:autoSpaceDE/>
                    <w:autoSpaceDN/>
                    <w:bidi w:val="0"/>
                    <w:adjustRightInd/>
                    <w:snapToGrid/>
                    <w:spacing w:line="200" w:lineRule="exact"/>
                    <w:jc w:val="center"/>
                    <w:textAlignment w:val="auto"/>
                    <w:rPr>
                      <w:rFonts w:hint="eastAsia"/>
                    </w:rPr>
                  </w:pPr>
                  <w:r>
                    <w:rPr>
                      <w:rFonts w:hint="eastAsia"/>
                    </w:rPr>
                    <w:t>应用</w:t>
                  </w:r>
                </w:p>
              </w:tc>
              <w:tc>
                <w:tcPr>
                  <w:tcW w:w="662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rPr>
                  </w:pPr>
                  <w:r>
                    <w:rPr>
                      <w:rFonts w:hint="eastAsia"/>
                    </w:rPr>
                    <w:t>主要讲授</w:t>
                  </w:r>
                  <w:r>
                    <w:rPr>
                      <w:rFonts w:hint="eastAsia"/>
                      <w:lang w:val="en-US" w:eastAsia="en-US"/>
                    </w:rPr>
                    <w:t>BIM</w:t>
                  </w:r>
                  <w:r>
                    <w:rPr>
                      <w:rFonts w:hint="eastAsia"/>
                    </w:rPr>
                    <w:t>的参数化建模方法</w:t>
                  </w:r>
                  <w:r>
                    <w:rPr>
                      <w:rFonts w:hint="eastAsia"/>
                      <w:lang w:eastAsia="zh-CN"/>
                    </w:rPr>
                    <w:t>；</w:t>
                  </w:r>
                  <w:r>
                    <w:rPr>
                      <w:rFonts w:hint="eastAsia"/>
                    </w:rPr>
                    <w:t>路基结构</w:t>
                  </w:r>
                  <w:r>
                    <w:rPr>
                      <w:rFonts w:hint="eastAsia"/>
                      <w:lang w:eastAsia="zh-CN"/>
                    </w:rPr>
                    <w:t>信息</w:t>
                  </w:r>
                  <w:r>
                    <w:rPr>
                      <w:rFonts w:hint="eastAsia"/>
                    </w:rPr>
                    <w:t>模型构建</w:t>
                  </w:r>
                  <w:r>
                    <w:rPr>
                      <w:rFonts w:hint="eastAsia"/>
                      <w:lang w:eastAsia="zh-CN"/>
                    </w:rPr>
                    <w:t>；</w:t>
                  </w:r>
                  <w:r>
                    <w:rPr>
                      <w:rFonts w:hint="eastAsia"/>
                    </w:rPr>
                    <w:t>轨道结构信息模型构建</w:t>
                  </w:r>
                  <w:r>
                    <w:rPr>
                      <w:rFonts w:hint="eastAsia"/>
                      <w:lang w:eastAsia="zh-CN"/>
                    </w:rPr>
                    <w:t>；</w:t>
                  </w:r>
                  <w:r>
                    <w:rPr>
                      <w:rFonts w:hint="eastAsia"/>
                    </w:rPr>
                    <w:t>桥隧建筑物信</w:t>
                  </w:r>
                  <w:r>
                    <w:rPr>
                      <w:rFonts w:hint="eastAsia"/>
                      <w:lang w:eastAsia="zh-CN"/>
                    </w:rPr>
                    <w:t>系</w:t>
                  </w:r>
                  <w:r>
                    <w:rPr>
                      <w:rFonts w:hint="eastAsia"/>
                    </w:rPr>
                    <w:t>模型构建等内容。通过学习使学生初步具备路基</w:t>
                  </w:r>
                  <w:r>
                    <w:rPr>
                      <w:rFonts w:hint="eastAsia"/>
                      <w:lang w:eastAsia="zh-CN"/>
                    </w:rPr>
                    <w:t>、</w:t>
                  </w:r>
                  <w:r>
                    <w:rPr>
                      <w:rFonts w:hint="eastAsia"/>
                    </w:rPr>
                    <w:t>轨道、桥隧建筑物等信息模型的构建能力。</w:t>
                  </w:r>
                </w:p>
              </w:tc>
            </w:tr>
          </w:tbl>
          <w:p>
            <w:pPr>
              <w:pStyle w:val="21"/>
              <w:keepNext/>
              <w:keepLines/>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157" w:afterLines="50" w:afterAutospacing="0" w:line="360" w:lineRule="auto"/>
              <w:ind w:right="0" w:rightChars="0"/>
              <w:jc w:val="both"/>
              <w:textAlignment w:val="auto"/>
              <w:rPr>
                <w:rFonts w:hint="default"/>
                <w:sz w:val="24"/>
                <w:szCs w:val="24"/>
                <w:lang w:val="zh-TW" w:eastAsia="zh-TW"/>
              </w:rPr>
            </w:pPr>
            <w:r>
              <w:rPr>
                <w:rFonts w:hint="eastAsia"/>
                <w:sz w:val="24"/>
                <w:szCs w:val="24"/>
                <w:lang w:val="en-US" w:eastAsia="zh-CN"/>
              </w:rPr>
              <w:t>（七）</w:t>
            </w:r>
            <w:r>
              <w:rPr>
                <w:rFonts w:hint="eastAsia"/>
                <w:sz w:val="24"/>
                <w:szCs w:val="24"/>
                <w:lang w:val="zh-TW" w:eastAsia="zh-TW"/>
              </w:rPr>
              <w:t>实践课程</w:t>
            </w:r>
          </w:p>
          <w:tbl>
            <w:tblPr>
              <w:tblStyle w:val="14"/>
              <w:tblW w:w="8525" w:type="dxa"/>
              <w:tblInd w:w="2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5"/>
              <w:gridCol w:w="1450"/>
              <w:gridCol w:w="6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3" w:hRule="atLeast"/>
              </w:trPr>
              <w:tc>
                <w:tcPr>
                  <w:tcW w:w="575"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default"/>
                      <w:b/>
                      <w:bCs/>
                      <w:sz w:val="24"/>
                      <w:szCs w:val="28"/>
                    </w:rPr>
                  </w:pPr>
                  <w:r>
                    <w:rPr>
                      <w:rFonts w:hint="eastAsia"/>
                      <w:b/>
                      <w:bCs/>
                      <w:sz w:val="24"/>
                      <w:szCs w:val="28"/>
                    </w:rPr>
                    <w:t>序</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eastAsia"/>
                      <w:b/>
                      <w:bCs/>
                      <w:sz w:val="24"/>
                      <w:szCs w:val="28"/>
                      <w:lang w:val="en-US" w:eastAsia="zh-CN"/>
                    </w:rPr>
                  </w:pPr>
                  <w:r>
                    <w:rPr>
                      <w:rFonts w:hint="eastAsia"/>
                      <w:b/>
                      <w:bCs/>
                      <w:sz w:val="24"/>
                      <w:szCs w:val="28"/>
                      <w:lang w:val="en-US" w:eastAsia="zh-CN"/>
                    </w:rPr>
                    <w:t>号</w:t>
                  </w:r>
                </w:p>
              </w:tc>
              <w:tc>
                <w:tcPr>
                  <w:tcW w:w="145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default"/>
                      <w:b/>
                      <w:bCs/>
                      <w:sz w:val="24"/>
                      <w:szCs w:val="28"/>
                    </w:rPr>
                  </w:pPr>
                  <w:r>
                    <w:rPr>
                      <w:rFonts w:hint="eastAsia"/>
                      <w:b/>
                      <w:bCs/>
                      <w:sz w:val="24"/>
                      <w:szCs w:val="28"/>
                    </w:rPr>
                    <w:t>课程名称</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60" w:lineRule="auto"/>
                    <w:jc w:val="center"/>
                    <w:textAlignment w:val="auto"/>
                    <w:rPr>
                      <w:rFonts w:hint="default"/>
                      <w:b/>
                      <w:bCs/>
                      <w:sz w:val="24"/>
                      <w:szCs w:val="28"/>
                    </w:rPr>
                  </w:pPr>
                  <w:r>
                    <w:rPr>
                      <w:rFonts w:hint="eastAsia"/>
                      <w:b/>
                      <w:bCs/>
                      <w:sz w:val="24"/>
                      <w:szCs w:val="28"/>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2"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1</w:t>
                  </w:r>
                </w:p>
              </w:tc>
              <w:tc>
                <w:tcPr>
                  <w:tcW w:w="1450" w:type="dxa"/>
                  <w:tcBorders>
                    <w:tl2br w:val="nil"/>
                    <w:tr2bl w:val="nil"/>
                  </w:tcBorders>
                  <w:shd w:val="clear" w:color="auto" w:fill="FFFFFF"/>
                  <w:noWrap w:val="0"/>
                  <w:vAlign w:val="center"/>
                </w:tcPr>
                <w:p>
                  <w:pPr>
                    <w:spacing w:beforeLines="0" w:afterLines="0"/>
                    <w:jc w:val="center"/>
                    <w:rPr>
                      <w:rFonts w:hint="default"/>
                    </w:rPr>
                  </w:pPr>
                  <w:r>
                    <w:rPr>
                      <w:rFonts w:hint="eastAsia"/>
                    </w:rPr>
                    <w:t>工程材料实训</w:t>
                  </w:r>
                </w:p>
              </w:tc>
              <w:tc>
                <w:tcPr>
                  <w:tcW w:w="6500" w:type="dxa"/>
                  <w:tcBorders>
                    <w:tl2br w:val="nil"/>
                    <w:tr2bl w:val="nil"/>
                  </w:tcBorders>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264" w:lineRule="auto"/>
                    <w:jc w:val="both"/>
                    <w:textAlignment w:val="auto"/>
                    <w:rPr>
                      <w:rFonts w:hint="default"/>
                    </w:rPr>
                  </w:pPr>
                  <w:r>
                    <w:rPr>
                      <w:rFonts w:hint="eastAsia"/>
                    </w:rPr>
                    <w:t>实训内容:水泥细度的筛析试验;水泥标准稠度用水量试验;水泥凝结时间测定试验;水泥安定性试验;水泥胶砂强度试验;材料基本性能试验;筛分试验;混凝土和易性测定及评定试验;混凝土强度测定试验等各种试验。通过实训，使学生能够熟练运用各种常用试验设备和仪器，完成水泥、混凝土的各种试验工作，并正确撰写试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9"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2</w:t>
                  </w:r>
                </w:p>
              </w:tc>
              <w:tc>
                <w:tcPr>
                  <w:tcW w:w="1450" w:type="dxa"/>
                  <w:tcBorders>
                    <w:tl2br w:val="nil"/>
                    <w:tr2bl w:val="nil"/>
                  </w:tcBorders>
                  <w:shd w:val="clear" w:color="auto" w:fill="FFFFFF"/>
                  <w:noWrap w:val="0"/>
                  <w:vAlign w:val="center"/>
                </w:tcPr>
                <w:p>
                  <w:pPr>
                    <w:spacing w:beforeLines="0" w:afterLines="0"/>
                    <w:jc w:val="center"/>
                    <w:rPr>
                      <w:rFonts w:hint="default"/>
                    </w:rPr>
                  </w:pPr>
                  <w:r>
                    <w:rPr>
                      <w:rFonts w:hint="eastAsia"/>
                    </w:rPr>
                    <w:t>铁路工程测量实训</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64" w:lineRule="auto"/>
                    <w:jc w:val="center"/>
                    <w:textAlignment w:val="auto"/>
                    <w:rPr>
                      <w:rFonts w:hint="default"/>
                    </w:rPr>
                  </w:pPr>
                  <w:r>
                    <w:rPr>
                      <w:rFonts w:hint="eastAsia"/>
                    </w:rPr>
                    <w:t>实训内容:高程测量</w:t>
                  </w:r>
                  <w:r>
                    <w:rPr>
                      <w:rFonts w:hint="eastAsia"/>
                      <w:lang w:eastAsia="zh-CN"/>
                    </w:rPr>
                    <w:t>；</w:t>
                  </w:r>
                  <w:r>
                    <w:rPr>
                      <w:rFonts w:hint="eastAsia"/>
                    </w:rPr>
                    <w:t>导线测量</w:t>
                  </w:r>
                  <w:r>
                    <w:rPr>
                      <w:rFonts w:hint="eastAsia"/>
                      <w:lang w:eastAsia="zh-CN"/>
                    </w:rPr>
                    <w:t>；</w:t>
                  </w:r>
                  <w:r>
                    <w:rPr>
                      <w:rFonts w:hint="eastAsia"/>
                    </w:rPr>
                    <w:t>地形测量</w:t>
                  </w:r>
                  <w:r>
                    <w:rPr>
                      <w:rFonts w:hint="eastAsia"/>
                      <w:lang w:eastAsia="zh-CN"/>
                    </w:rPr>
                    <w:t>；</w:t>
                  </w:r>
                  <w:r>
                    <w:rPr>
                      <w:rFonts w:hint="eastAsia"/>
                    </w:rPr>
                    <w:t>施工测量等。通过实训，使学生能够熟练使用各种测量仪器进行铁路轨道、桥涵、隧道施工及维修测量，并为学生取得工程测量员职业技能等级证书打下基础。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5"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3</w:t>
                  </w:r>
                </w:p>
              </w:tc>
              <w:tc>
                <w:tcPr>
                  <w:tcW w:w="1450" w:type="dxa"/>
                  <w:tcBorders>
                    <w:tl2br w:val="nil"/>
                    <w:tr2bl w:val="nil"/>
                  </w:tcBorders>
                  <w:shd w:val="clear" w:color="auto" w:fill="FFFFFF"/>
                  <w:noWrap w:val="0"/>
                  <w:vAlign w:val="center"/>
                </w:tcPr>
                <w:p>
                  <w:pPr>
                    <w:spacing w:beforeLines="0" w:afterLines="0"/>
                    <w:jc w:val="center"/>
                    <w:rPr>
                      <w:rFonts w:hint="eastAsia"/>
                      <w:lang w:eastAsia="zh-CN"/>
                    </w:rPr>
                  </w:pPr>
                  <w:r>
                    <w:rPr>
                      <w:rFonts w:hint="eastAsia"/>
                    </w:rPr>
                    <w:t>工程识图与</w:t>
                  </w:r>
                  <w:r>
                    <w:rPr>
                      <w:rFonts w:hint="eastAsia"/>
                      <w:lang w:val="en-US" w:eastAsia="zh-CN"/>
                    </w:rPr>
                    <w:t>CAD</w:t>
                  </w:r>
                  <w:r>
                    <w:rPr>
                      <w:rFonts w:hint="eastAsia"/>
                      <w:lang w:eastAsia="zh-CN"/>
                    </w:rPr>
                    <w:t>制图</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64" w:lineRule="auto"/>
                    <w:jc w:val="both"/>
                    <w:textAlignment w:val="auto"/>
                    <w:rPr>
                      <w:rFonts w:hint="default"/>
                    </w:rPr>
                  </w:pPr>
                  <w:r>
                    <w:rPr>
                      <w:rFonts w:hint="eastAsia"/>
                    </w:rPr>
                    <w:t>实训内容:钢筋混凝土结构图</w:t>
                  </w:r>
                  <w:r>
                    <w:rPr>
                      <w:rFonts w:hint="eastAsia"/>
                      <w:lang w:eastAsia="zh-CN"/>
                    </w:rPr>
                    <w:t>；</w:t>
                  </w:r>
                  <w:r>
                    <w:rPr>
                      <w:rFonts w:hint="eastAsia"/>
                    </w:rPr>
                    <w:t>铁路桥梁工程图；铁路涵洞工程图;铁路隧道工程图</w:t>
                  </w:r>
                  <w:r>
                    <w:rPr>
                      <w:rFonts w:hint="eastAsia"/>
                      <w:lang w:eastAsia="zh-CN"/>
                    </w:rPr>
                    <w:t>；</w:t>
                  </w:r>
                  <w:r>
                    <w:rPr>
                      <w:rFonts w:hint="eastAsia"/>
                    </w:rPr>
                    <w:t>铁路线路工程图的识读</w:t>
                  </w:r>
                  <w:r>
                    <w:rPr>
                      <w:rFonts w:hint="eastAsia"/>
                      <w:lang w:eastAsia="zh-CN"/>
                    </w:rPr>
                    <w:t>；</w:t>
                  </w:r>
                  <w:r>
                    <w:rPr>
                      <w:rFonts w:hint="eastAsia"/>
                    </w:rPr>
                    <w:t>制作</w:t>
                  </w:r>
                  <w:r>
                    <w:rPr>
                      <w:rFonts w:hint="eastAsia"/>
                      <w:lang w:val="en-US" w:eastAsia="zh-CN"/>
                    </w:rPr>
                    <w:t>CAD图纸</w:t>
                  </w:r>
                  <w:r>
                    <w:rPr>
                      <w:rFonts w:hint="eastAsia"/>
                    </w:rPr>
                    <w:t>。通过实训，使学生能够进行各种典型工程图的识图，并能按图制作</w:t>
                  </w:r>
                  <w:r>
                    <w:rPr>
                      <w:rFonts w:hint="eastAsia"/>
                      <w:lang w:val="en-US" w:eastAsia="zh-CN"/>
                    </w:rPr>
                    <w:t>CAD图纸</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8"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4</w:t>
                  </w:r>
                </w:p>
              </w:tc>
              <w:tc>
                <w:tcPr>
                  <w:tcW w:w="1450"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线路工实训</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64" w:lineRule="auto"/>
                    <w:jc w:val="both"/>
                    <w:textAlignment w:val="auto"/>
                    <w:rPr>
                      <w:rFonts w:hint="default"/>
                    </w:rPr>
                  </w:pPr>
                  <w:r>
                    <w:rPr>
                      <w:rFonts w:hint="eastAsia"/>
                    </w:rPr>
                    <w:t>实训内容:利用本专业所学习的综合知识,结合线路工岗位要求进行线路工职业技能训练。通过实训，为学生获得线路工职业技能鉴定等级证书打下基础。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7"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5</w:t>
                  </w:r>
                </w:p>
              </w:tc>
              <w:tc>
                <w:tcPr>
                  <w:tcW w:w="1450" w:type="dxa"/>
                  <w:tcBorders>
                    <w:tl2br w:val="nil"/>
                    <w:tr2bl w:val="nil"/>
                  </w:tcBorders>
                  <w:shd w:val="clear" w:color="auto" w:fill="FFFFFF"/>
                  <w:noWrap w:val="0"/>
                  <w:vAlign w:val="center"/>
                </w:tcPr>
                <w:p>
                  <w:pPr>
                    <w:spacing w:beforeLines="0" w:afterLines="0"/>
                    <w:jc w:val="center"/>
                    <w:rPr>
                      <w:rFonts w:hint="default"/>
                    </w:rPr>
                  </w:pPr>
                  <w:r>
                    <w:rPr>
                      <w:rFonts w:hint="eastAsia"/>
                    </w:rPr>
                    <w:t>轨道检测实训</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64" w:lineRule="auto"/>
                    <w:jc w:val="both"/>
                    <w:textAlignment w:val="auto"/>
                    <w:rPr>
                      <w:rFonts w:hint="default"/>
                    </w:rPr>
                  </w:pPr>
                  <w:r>
                    <w:rPr>
                      <w:rFonts w:hint="eastAsia"/>
                    </w:rPr>
                    <w:t>实训内容:传统方法检查线路</w:t>
                  </w:r>
                  <w:r>
                    <w:rPr>
                      <w:rFonts w:hint="eastAsia"/>
                      <w:lang w:eastAsia="zh-CN"/>
                    </w:rPr>
                    <w:t>；</w:t>
                  </w:r>
                  <w:r>
                    <w:rPr>
                      <w:rFonts w:hint="eastAsia"/>
                    </w:rPr>
                    <w:t>轨道检查仪检查线路;轨道精测技术;轨检车波形图和报表分析。通过实训，使学生能够进行铁路轨道动静态检测、轨检车波形图和报表等轨 道检测资料。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8"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6</w:t>
                  </w:r>
                </w:p>
              </w:tc>
              <w:tc>
                <w:tcPr>
                  <w:tcW w:w="1450" w:type="dxa"/>
                  <w:tcBorders>
                    <w:tl2br w:val="nil"/>
                    <w:tr2bl w:val="nil"/>
                  </w:tcBorders>
                  <w:shd w:val="clear" w:color="auto" w:fill="FFFFFF"/>
                  <w:noWrap w:val="0"/>
                  <w:vAlign w:val="center"/>
                </w:tcPr>
                <w:p>
                  <w:pPr>
                    <w:spacing w:beforeLines="0" w:afterLines="0"/>
                    <w:jc w:val="center"/>
                    <w:rPr>
                      <w:rFonts w:hint="default"/>
                    </w:rPr>
                  </w:pPr>
                  <w:r>
                    <w:rPr>
                      <w:rFonts w:hint="eastAsia"/>
                    </w:rPr>
                    <w:t>钢轨探伤实训</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64" w:lineRule="auto"/>
                    <w:jc w:val="both"/>
                    <w:textAlignment w:val="auto"/>
                    <w:rPr>
                      <w:rFonts w:hint="default"/>
                    </w:rPr>
                  </w:pPr>
                  <w:r>
                    <w:rPr>
                      <w:rFonts w:hint="eastAsia"/>
                    </w:rPr>
                    <w:t>实训内容:更换探头保护膜并添加耦合剂;试验钢轨探伤仪37°和70°探头通道灵敏度余量</w:t>
                  </w:r>
                  <w:r>
                    <w:rPr>
                      <w:rFonts w:hint="eastAsia"/>
                      <w:lang w:eastAsia="zh-CN"/>
                    </w:rPr>
                    <w:t>；</w:t>
                  </w:r>
                  <w:r>
                    <w:rPr>
                      <w:rFonts w:hint="eastAsia"/>
                    </w:rPr>
                    <w:t>钢轨探伤仪探测钢轨水平裂纹</w:t>
                  </w:r>
                  <w:r>
                    <w:rPr>
                      <w:rFonts w:hint="eastAsia"/>
                      <w:lang w:eastAsia="zh-CN"/>
                    </w:rPr>
                    <w:t>；</w:t>
                  </w:r>
                  <w:r>
                    <w:rPr>
                      <w:rFonts w:hint="eastAsia"/>
                    </w:rPr>
                    <w:t>调整钢轨探伤仪判伤灵敏度， 并对螺孔斜裂纹进行判定</w:t>
                  </w:r>
                  <w:r>
                    <w:rPr>
                      <w:rFonts w:hint="eastAsia"/>
                      <w:lang w:eastAsia="zh-CN"/>
                    </w:rPr>
                    <w:t>；</w:t>
                  </w:r>
                  <w:r>
                    <w:rPr>
                      <w:rFonts w:hint="eastAsia"/>
                    </w:rPr>
                    <w:t>钢轨探伤仪探测钢轨核伤</w:t>
                  </w:r>
                  <w:r>
                    <w:rPr>
                      <w:rFonts w:hint="eastAsia"/>
                      <w:lang w:eastAsia="zh-CN"/>
                    </w:rPr>
                    <w:t>；</w:t>
                  </w:r>
                  <w:r>
                    <w:rPr>
                      <w:rFonts w:hint="eastAsia"/>
                    </w:rPr>
                    <w:t>钢轨焊缝探伤仪探伤。通过实训，使学生进一步强化钢轨母材探伤、焊缝探伤的操作技能，重在培养学生对钢轨伤损的检出能力。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2"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7</w:t>
                  </w:r>
                </w:p>
              </w:tc>
              <w:tc>
                <w:tcPr>
                  <w:tcW w:w="1450" w:type="dxa"/>
                  <w:tcBorders>
                    <w:tl2br w:val="nil"/>
                    <w:tr2bl w:val="nil"/>
                  </w:tcBorders>
                  <w:shd w:val="clear" w:color="auto" w:fill="FFFFFF"/>
                  <w:noWrap w:val="0"/>
                  <w:vAlign w:val="center"/>
                </w:tcPr>
                <w:p>
                  <w:pPr>
                    <w:spacing w:beforeLines="0" w:afterLines="0" w:line="240" w:lineRule="exact"/>
                    <w:jc w:val="center"/>
                    <w:rPr>
                      <w:rFonts w:hint="default"/>
                    </w:rPr>
                  </w:pPr>
                  <w:r>
                    <w:rPr>
                      <w:rFonts w:hint="default"/>
                      <w:lang w:val="en-US" w:eastAsia="en-US"/>
                    </w:rPr>
                    <w:t>BIM</w:t>
                  </w:r>
                  <w:r>
                    <w:rPr>
                      <w:rFonts w:hint="eastAsia"/>
                    </w:rPr>
                    <w:t>实训</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64" w:lineRule="auto"/>
                    <w:jc w:val="both"/>
                    <w:textAlignment w:val="auto"/>
                    <w:rPr>
                      <w:rFonts w:hint="default"/>
                    </w:rPr>
                  </w:pPr>
                  <w:r>
                    <w:rPr>
                      <w:rFonts w:hint="eastAsia"/>
                    </w:rPr>
                    <w:t>实训内容:</w:t>
                  </w:r>
                  <w:r>
                    <w:rPr>
                      <w:rFonts w:hint="default"/>
                      <w:lang w:val="en-US" w:eastAsia="en-US"/>
                    </w:rPr>
                    <w:t>Revit</w:t>
                  </w:r>
                  <w:r>
                    <w:rPr>
                      <w:rFonts w:hint="eastAsia"/>
                    </w:rPr>
                    <w:t>界面基本操作</w:t>
                  </w:r>
                  <w:r>
                    <w:rPr>
                      <w:rFonts w:hint="eastAsia"/>
                      <w:lang w:eastAsia="zh-CN"/>
                    </w:rPr>
                    <w:t>；</w:t>
                  </w:r>
                  <w:r>
                    <w:rPr>
                      <w:rFonts w:hint="eastAsia"/>
                    </w:rPr>
                    <w:t>基础建模</w:t>
                  </w:r>
                  <w:r>
                    <w:rPr>
                      <w:rFonts w:hint="eastAsia"/>
                      <w:lang w:eastAsia="zh-CN"/>
                    </w:rPr>
                    <w:t>；</w:t>
                  </w:r>
                  <w:r>
                    <w:rPr>
                      <w:rFonts w:hint="eastAsia"/>
                    </w:rPr>
                    <w:t>铁路工程定制化建模</w:t>
                  </w:r>
                  <w:r>
                    <w:rPr>
                      <w:rFonts w:hint="eastAsia"/>
                      <w:lang w:eastAsia="zh-CN"/>
                    </w:rPr>
                    <w:t>；</w:t>
                  </w:r>
                  <w:r>
                    <w:rPr>
                      <w:rFonts w:hint="eastAsia"/>
                    </w:rPr>
                    <w:t>渲染与施工图纸输出。通过实训，提高学生对</w:t>
                  </w:r>
                  <w:r>
                    <w:rPr>
                      <w:rFonts w:hint="default"/>
                      <w:lang w:val="en-US" w:eastAsia="en-US"/>
                    </w:rPr>
                    <w:t>BIM</w:t>
                  </w:r>
                  <w:r>
                    <w:rPr>
                      <w:rFonts w:hint="eastAsia"/>
                    </w:rPr>
                    <w:t>技术应用认知，能够应用</w:t>
                  </w:r>
                  <w:r>
                    <w:rPr>
                      <w:rFonts w:hint="default"/>
                      <w:lang w:val="en-US" w:eastAsia="en-US"/>
                    </w:rPr>
                    <w:t>Revit</w:t>
                  </w:r>
                  <w:r>
                    <w:rPr>
                      <w:rFonts w:hint="eastAsia"/>
                    </w:rPr>
                    <w:t>进行专业建模。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8" w:hRule="atLeast"/>
              </w:trPr>
              <w:tc>
                <w:tcPr>
                  <w:tcW w:w="575"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rPr>
                    <w:t>8</w:t>
                  </w:r>
                </w:p>
              </w:tc>
              <w:tc>
                <w:tcPr>
                  <w:tcW w:w="1450" w:type="dxa"/>
                  <w:tcBorders>
                    <w:tl2br w:val="nil"/>
                    <w:tr2bl w:val="nil"/>
                  </w:tcBorders>
                  <w:shd w:val="clear" w:color="auto" w:fill="FFFFFF"/>
                  <w:noWrap w:val="0"/>
                  <w:vAlign w:val="center"/>
                </w:tcPr>
                <w:p>
                  <w:pPr>
                    <w:spacing w:beforeLines="0" w:afterLines="0" w:line="200" w:lineRule="exact"/>
                    <w:jc w:val="center"/>
                    <w:rPr>
                      <w:rFonts w:hint="default"/>
                    </w:rPr>
                  </w:pPr>
                  <w:r>
                    <w:rPr>
                      <w:rFonts w:hint="eastAsia"/>
                      <w:lang w:eastAsia="zh-CN"/>
                    </w:rPr>
                    <w:t>工程</w:t>
                  </w:r>
                  <w:r>
                    <w:rPr>
                      <w:rFonts w:hint="eastAsia"/>
                    </w:rPr>
                    <w:t>概预算</w:t>
                  </w:r>
                </w:p>
                <w:p>
                  <w:pPr>
                    <w:spacing w:beforeLines="0" w:afterLines="0" w:line="200" w:lineRule="exact"/>
                    <w:jc w:val="center"/>
                    <w:rPr>
                      <w:rFonts w:hint="default"/>
                    </w:rPr>
                  </w:pPr>
                  <w:r>
                    <w:rPr>
                      <w:rFonts w:hint="eastAsia"/>
                    </w:rPr>
                    <w:t>实训</w:t>
                  </w:r>
                </w:p>
              </w:tc>
              <w:tc>
                <w:tcPr>
                  <w:tcW w:w="6500"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264" w:lineRule="auto"/>
                    <w:jc w:val="both"/>
                    <w:textAlignment w:val="auto"/>
                    <w:rPr>
                      <w:rFonts w:hint="default"/>
                    </w:rPr>
                  </w:pPr>
                  <w:r>
                    <w:rPr>
                      <w:rFonts w:hint="eastAsia"/>
                    </w:rPr>
                    <w:t>实训内容:铁路工程概预算的编制。通过实训，使学生进一步理解人工费、材料费、机械使用费的计算方法，强化训练工程概预算编制程序及费用的计算方法。</w:t>
                  </w:r>
                </w:p>
              </w:tc>
            </w:tr>
          </w:tbl>
          <w:p>
            <w:pPr>
              <w:pStyle w:val="30"/>
              <w:keepNext w:val="0"/>
              <w:keepLines w:val="0"/>
              <w:pageBreakBefore w:val="0"/>
              <w:widowControl w:val="0"/>
              <w:tabs>
                <w:tab w:val="left" w:pos="964"/>
              </w:tabs>
              <w:kinsoku/>
              <w:wordWrap/>
              <w:overflowPunct/>
              <w:topLinePunct w:val="0"/>
              <w:autoSpaceDE/>
              <w:autoSpaceDN/>
              <w:bidi w:val="0"/>
              <w:adjustRightInd/>
              <w:snapToGrid/>
              <w:spacing w:before="157" w:beforeLines="50" w:line="360" w:lineRule="auto"/>
              <w:ind w:left="0" w:firstLine="0" w:firstLineChars="0"/>
              <w:jc w:val="left"/>
              <w:textAlignment w:val="auto"/>
              <w:rPr>
                <w:rFonts w:hint="eastAsia"/>
                <w:b/>
                <w:bCs/>
                <w:sz w:val="28"/>
                <w:szCs w:val="28"/>
              </w:rPr>
            </w:pPr>
            <w:r>
              <w:rPr>
                <w:rFonts w:hint="eastAsia"/>
                <w:b/>
                <w:bCs/>
                <w:sz w:val="28"/>
                <w:szCs w:val="28"/>
                <w:lang w:eastAsia="zh-CN"/>
              </w:rPr>
              <w:t>七、</w:t>
            </w:r>
            <w:r>
              <w:rPr>
                <w:rFonts w:hint="eastAsia"/>
                <w:b/>
                <w:bCs/>
                <w:sz w:val="28"/>
                <w:szCs w:val="28"/>
              </w:rPr>
              <w:t>教学进程安排</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（一）教学活动总体安排</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教学活动总体安排见表</w:t>
            </w:r>
            <w:r>
              <w:rPr>
                <w:rFonts w:hint="eastAsia"/>
                <w:sz w:val="24"/>
                <w:szCs w:val="24"/>
                <w:lang w:val="en-US" w:eastAsia="zh-CN"/>
              </w:rPr>
              <w:t>8</w:t>
            </w:r>
            <w:r>
              <w:rPr>
                <w:rFonts w:hint="eastAsia"/>
                <w:sz w:val="24"/>
                <w:szCs w:val="24"/>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b/>
                <w:bCs/>
                <w:sz w:val="24"/>
                <w:szCs w:val="24"/>
              </w:rPr>
            </w:pPr>
            <w:r>
              <w:rPr>
                <w:rFonts w:hint="eastAsia"/>
                <w:b/>
                <w:bCs/>
                <w:sz w:val="24"/>
                <w:szCs w:val="24"/>
              </w:rPr>
              <w:t>表</w:t>
            </w:r>
            <w:r>
              <w:rPr>
                <w:rFonts w:hint="eastAsia"/>
                <w:b/>
                <w:bCs/>
                <w:sz w:val="24"/>
                <w:szCs w:val="24"/>
                <w:lang w:val="en-US" w:eastAsia="zh-CN"/>
              </w:rPr>
              <w:t>8</w:t>
            </w:r>
            <w:r>
              <w:rPr>
                <w:rFonts w:hint="eastAsia"/>
                <w:b/>
                <w:bCs/>
                <w:sz w:val="24"/>
                <w:szCs w:val="24"/>
              </w:rPr>
              <w:t xml:space="preserve"> </w:t>
            </w:r>
            <w:r>
              <w:rPr>
                <w:rFonts w:hint="eastAsia"/>
                <w:b/>
                <w:bCs/>
                <w:sz w:val="24"/>
                <w:szCs w:val="24"/>
                <w:lang w:val="en-US" w:eastAsia="zh-CN"/>
              </w:rPr>
              <w:t xml:space="preserve"> </w:t>
            </w:r>
            <w:r>
              <w:rPr>
                <w:rFonts w:hint="eastAsia"/>
                <w:b/>
                <w:bCs/>
                <w:sz w:val="24"/>
                <w:szCs w:val="24"/>
              </w:rPr>
              <w:t>教学活动总体安排表</w:t>
            </w:r>
          </w:p>
          <w:tbl>
            <w:tblPr>
              <w:tblStyle w:val="1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4"/>
              <w:gridCol w:w="1002"/>
              <w:gridCol w:w="831"/>
              <w:gridCol w:w="1994"/>
              <w:gridCol w:w="886"/>
              <w:gridCol w:w="853"/>
              <w:gridCol w:w="88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8" w:hRule="atLeast"/>
                <w:jc w:val="center"/>
              </w:trPr>
              <w:tc>
                <w:tcPr>
                  <w:tcW w:w="983" w:type="pct"/>
                  <w:noWrap w:val="0"/>
                  <w:vAlign w:val="center"/>
                </w:tcPr>
                <w:p>
                  <w:pPr>
                    <w:pStyle w:val="2"/>
                    <w:rPr>
                      <w:rFonts w:hint="eastAsia"/>
                      <w:sz w:val="24"/>
                      <w:szCs w:val="24"/>
                    </w:rPr>
                  </w:pPr>
                  <w:r>
                    <w:rPr>
                      <w:rFonts w:hint="eastAsia"/>
                      <w:sz w:val="24"/>
                      <w:szCs w:val="24"/>
                    </w:rP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12065</wp:posOffset>
                            </wp:positionV>
                            <wp:extent cx="1157605" cy="977900"/>
                            <wp:effectExtent l="3175" t="3810" r="20320" b="8890"/>
                            <wp:wrapNone/>
                            <wp:docPr id="5"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1157605" cy="977900"/>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95pt;height:77pt;width:91.15pt;z-index:251662336;mso-width-relative:page;mso-height-relative:page;" filled="f" stroked="t" coordsize="21600,21600" o:gfxdata="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unnMtgAAAAJAQAADwAAAAAAAAABACAAAAAiAAAAZHJzL2Rvd25y&#10;ZXYueG1sUEsBAhQAFAAAAAgAh07iQHM0pov+AQAA0QMAAA4AAAAAAAAAAQAgAAAAJwEAAGRycy9l&#10;Mm9Eb2MueG1sUEsFBgAAAAAGAAYAWQEAAJcFAAAAAA==&#10;">
                            <v:fill on="f" focussize="0,0"/>
                            <v:stroke color="#000000" joinstyle="round"/>
                            <v:imagedata o:title=""/>
                            <o:lock v:ext="edit" aspectratio="f"/>
                          </v:shape>
                        </w:pict>
                      </mc:Fallback>
                    </mc:AlternateContent>
                  </w:r>
                  <w:r>
                    <w:rPr>
                      <w:rFonts w:hint="eastAsia"/>
                      <w:sz w:val="24"/>
                      <w:szCs w:val="24"/>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8890</wp:posOffset>
                            </wp:positionV>
                            <wp:extent cx="1184910" cy="443865"/>
                            <wp:effectExtent l="1905" t="4445" r="13335" b="889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1184910" cy="44386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7pt;height:34.95pt;width:93.3pt;z-index:251661312;mso-width-relative:page;mso-height-relative:page;" filled="f" stroked="t" coordsize="21600,21600" o:gfxdata="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CuxtdcAAAAIAQAADwAAAAAAAAABACAAAAAiAAAAZHJzL2Rvd25y&#10;ZXYueG1sUEsBAhQAFAAAAAgAh07iQIA4JfL/AQAA0QMAAA4AAAAAAAAAAQAgAAAAJgEAAGRycy9l&#10;Mm9Eb2MueG1sUEsFBgAAAAAGAAYAWQEAAJcFAAAAAA==&#10;">
                            <v:fill on="f" focussize="0,0"/>
                            <v:stroke color="#000000" joinstyle="round"/>
                            <v:imagedata o:title=""/>
                            <o:lock v:ext="edit" aspectratio="f"/>
                          </v:shape>
                        </w:pict>
                      </mc:Fallback>
                    </mc:AlternateContent>
                  </w:r>
                  <w:r>
                    <w:rPr>
                      <w:rFonts w:hint="eastAsia"/>
                      <w:sz w:val="24"/>
                      <w:szCs w:val="24"/>
                    </w:rPr>
                    <w:t xml:space="preserve">      项目</w:t>
                  </w:r>
                </w:p>
                <w:p>
                  <w:pPr>
                    <w:pStyle w:val="2"/>
                    <w:rPr>
                      <w:rFonts w:hint="eastAsia"/>
                      <w:sz w:val="24"/>
                      <w:szCs w:val="24"/>
                    </w:rPr>
                  </w:pPr>
                  <w:r>
                    <w:rPr>
                      <w:rFonts w:hint="eastAsia"/>
                      <w:sz w:val="24"/>
                      <w:szCs w:val="24"/>
                    </w:rPr>
                    <w:t>周数</w:t>
                  </w:r>
                </w:p>
                <w:p>
                  <w:pPr>
                    <w:pStyle w:val="2"/>
                    <w:ind w:left="0" w:leftChars="0" w:firstLine="0" w:firstLineChars="0"/>
                    <w:rPr>
                      <w:rFonts w:hint="eastAsia"/>
                      <w:sz w:val="24"/>
                      <w:szCs w:val="24"/>
                    </w:rPr>
                  </w:pPr>
                </w:p>
                <w:p>
                  <w:pPr>
                    <w:pStyle w:val="2"/>
                    <w:rPr>
                      <w:rFonts w:hint="eastAsia"/>
                      <w:sz w:val="24"/>
                      <w:szCs w:val="24"/>
                    </w:rPr>
                  </w:pPr>
                  <w:r>
                    <w:rPr>
                      <w:rFonts w:hint="eastAsia"/>
                      <w:sz w:val="24"/>
                      <w:szCs w:val="24"/>
                    </w:rPr>
                    <w:t>学期</w:t>
                  </w:r>
                </w:p>
              </w:tc>
              <w:tc>
                <w:tcPr>
                  <w:tcW w:w="552" w:type="pct"/>
                  <w:noWrap w:val="0"/>
                  <w:vAlign w:val="center"/>
                </w:tcPr>
                <w:p>
                  <w:pPr>
                    <w:pStyle w:val="2"/>
                    <w:jc w:val="center"/>
                    <w:rPr>
                      <w:rFonts w:hint="eastAsia"/>
                      <w:b/>
                      <w:bCs/>
                      <w:sz w:val="24"/>
                      <w:szCs w:val="24"/>
                    </w:rPr>
                  </w:pPr>
                  <w:r>
                    <w:rPr>
                      <w:rFonts w:hint="eastAsia"/>
                      <w:b/>
                      <w:bCs/>
                      <w:sz w:val="24"/>
                      <w:szCs w:val="24"/>
                    </w:rPr>
                    <w:t>入学</w:t>
                  </w:r>
                </w:p>
                <w:p>
                  <w:pPr>
                    <w:pStyle w:val="2"/>
                    <w:jc w:val="center"/>
                    <w:rPr>
                      <w:rFonts w:hint="eastAsia"/>
                      <w:b/>
                      <w:bCs/>
                      <w:sz w:val="24"/>
                      <w:szCs w:val="24"/>
                    </w:rPr>
                  </w:pPr>
                  <w:r>
                    <w:rPr>
                      <w:rFonts w:hint="eastAsia"/>
                      <w:b/>
                      <w:bCs/>
                      <w:sz w:val="24"/>
                      <w:szCs w:val="24"/>
                    </w:rPr>
                    <w:t>教育</w:t>
                  </w:r>
                </w:p>
              </w:tc>
              <w:tc>
                <w:tcPr>
                  <w:tcW w:w="458" w:type="pct"/>
                  <w:noWrap w:val="0"/>
                  <w:vAlign w:val="center"/>
                </w:tcPr>
                <w:p>
                  <w:pPr>
                    <w:pStyle w:val="2"/>
                    <w:ind w:left="0" w:leftChars="0" w:firstLine="0" w:firstLineChars="0"/>
                    <w:jc w:val="center"/>
                    <w:rPr>
                      <w:rFonts w:hint="eastAsia"/>
                      <w:b/>
                      <w:bCs/>
                      <w:sz w:val="24"/>
                      <w:szCs w:val="24"/>
                    </w:rPr>
                  </w:pPr>
                  <w:r>
                    <w:rPr>
                      <w:rFonts w:hint="eastAsia"/>
                      <w:b/>
                      <w:bCs/>
                      <w:sz w:val="24"/>
                      <w:szCs w:val="24"/>
                    </w:rPr>
                    <w:t>军事教育</w:t>
                  </w:r>
                </w:p>
              </w:tc>
              <w:tc>
                <w:tcPr>
                  <w:tcW w:w="1099" w:type="pct"/>
                  <w:noWrap w:val="0"/>
                  <w:vAlign w:val="center"/>
                </w:tcPr>
                <w:p>
                  <w:pPr>
                    <w:pStyle w:val="2"/>
                    <w:ind w:left="0" w:leftChars="0" w:firstLine="0" w:firstLineChars="0"/>
                    <w:jc w:val="center"/>
                    <w:rPr>
                      <w:rFonts w:hint="eastAsia"/>
                      <w:b/>
                      <w:bCs/>
                      <w:sz w:val="24"/>
                      <w:szCs w:val="24"/>
                    </w:rPr>
                  </w:pPr>
                  <w:r>
                    <w:rPr>
                      <w:rFonts w:hint="eastAsia"/>
                      <w:b/>
                      <w:bCs/>
                      <w:sz w:val="24"/>
                      <w:szCs w:val="24"/>
                    </w:rPr>
                    <w:t>理论教学+专业实践教学</w:t>
                  </w:r>
                </w:p>
              </w:tc>
              <w:tc>
                <w:tcPr>
                  <w:tcW w:w="488" w:type="pct"/>
                  <w:noWrap w:val="0"/>
                  <w:vAlign w:val="center"/>
                </w:tcPr>
                <w:p>
                  <w:pPr>
                    <w:pStyle w:val="2"/>
                    <w:ind w:left="0" w:leftChars="0" w:firstLine="0" w:firstLineChars="0"/>
                    <w:jc w:val="center"/>
                    <w:rPr>
                      <w:rFonts w:hint="eastAsia"/>
                      <w:b/>
                      <w:bCs/>
                      <w:sz w:val="24"/>
                      <w:szCs w:val="24"/>
                    </w:rPr>
                  </w:pPr>
                  <w:r>
                    <w:rPr>
                      <w:rFonts w:hint="eastAsia"/>
                      <w:b/>
                      <w:bCs/>
                      <w:sz w:val="24"/>
                      <w:szCs w:val="24"/>
                    </w:rPr>
                    <w:t>岗位</w:t>
                  </w:r>
                </w:p>
                <w:p>
                  <w:pPr>
                    <w:pStyle w:val="2"/>
                    <w:ind w:left="0" w:leftChars="0" w:firstLine="0" w:firstLineChars="0"/>
                    <w:jc w:val="center"/>
                    <w:rPr>
                      <w:rFonts w:hint="eastAsia"/>
                      <w:b/>
                      <w:bCs/>
                      <w:sz w:val="24"/>
                      <w:szCs w:val="24"/>
                    </w:rPr>
                  </w:pPr>
                  <w:r>
                    <w:rPr>
                      <w:rFonts w:hint="eastAsia"/>
                      <w:b/>
                      <w:bCs/>
                      <w:sz w:val="24"/>
                      <w:szCs w:val="24"/>
                    </w:rPr>
                    <w:t>实习</w:t>
                  </w:r>
                </w:p>
              </w:tc>
              <w:tc>
                <w:tcPr>
                  <w:tcW w:w="470" w:type="pct"/>
                  <w:noWrap w:val="0"/>
                  <w:vAlign w:val="center"/>
                </w:tcPr>
                <w:p>
                  <w:pPr>
                    <w:pStyle w:val="2"/>
                    <w:ind w:left="0" w:leftChars="0" w:firstLine="0" w:firstLineChars="0"/>
                    <w:jc w:val="center"/>
                    <w:rPr>
                      <w:rFonts w:hint="eastAsia"/>
                      <w:b/>
                      <w:bCs/>
                      <w:sz w:val="24"/>
                      <w:szCs w:val="24"/>
                    </w:rPr>
                  </w:pPr>
                  <w:r>
                    <w:rPr>
                      <w:rFonts w:hint="eastAsia"/>
                      <w:b/>
                      <w:bCs/>
                      <w:sz w:val="24"/>
                      <w:szCs w:val="24"/>
                    </w:rPr>
                    <w:t>复习考试</w:t>
                  </w:r>
                </w:p>
              </w:tc>
              <w:tc>
                <w:tcPr>
                  <w:tcW w:w="485" w:type="pct"/>
                  <w:noWrap w:val="0"/>
                  <w:vAlign w:val="center"/>
                </w:tcPr>
                <w:p>
                  <w:pPr>
                    <w:pStyle w:val="2"/>
                    <w:ind w:left="0" w:leftChars="0" w:firstLine="0" w:firstLineChars="0"/>
                    <w:jc w:val="center"/>
                    <w:rPr>
                      <w:rFonts w:hint="eastAsia"/>
                      <w:b/>
                      <w:bCs/>
                      <w:sz w:val="24"/>
                      <w:szCs w:val="24"/>
                    </w:rPr>
                  </w:pPr>
                  <w:r>
                    <w:rPr>
                      <w:rFonts w:hint="eastAsia"/>
                      <w:b/>
                      <w:bCs/>
                      <w:sz w:val="24"/>
                      <w:szCs w:val="24"/>
                    </w:rPr>
                    <w:t>总教学周</w:t>
                  </w:r>
                </w:p>
              </w:tc>
              <w:tc>
                <w:tcPr>
                  <w:tcW w:w="463" w:type="pct"/>
                  <w:noWrap w:val="0"/>
                  <w:vAlign w:val="center"/>
                </w:tcPr>
                <w:p>
                  <w:pPr>
                    <w:pStyle w:val="2"/>
                    <w:ind w:left="0" w:leftChars="0" w:firstLine="0" w:firstLineChars="0"/>
                    <w:jc w:val="center"/>
                    <w:rPr>
                      <w:rFonts w:hint="eastAsia"/>
                      <w:b/>
                      <w:bCs/>
                      <w:sz w:val="24"/>
                      <w:szCs w:val="24"/>
                    </w:rPr>
                  </w:pPr>
                  <w:r>
                    <w:rPr>
                      <w:rFonts w:hint="eastAsia"/>
                      <w:b/>
                      <w:bCs/>
                      <w:sz w:val="24"/>
                      <w:szCs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noWrap w:val="0"/>
                  <w:vAlign w:val="center"/>
                </w:tcPr>
                <w:p>
                  <w:pPr>
                    <w:pStyle w:val="2"/>
                    <w:rPr>
                      <w:rFonts w:hint="eastAsia"/>
                      <w:sz w:val="24"/>
                      <w:szCs w:val="24"/>
                    </w:rPr>
                  </w:pPr>
                  <w:r>
                    <w:rPr>
                      <w:rFonts w:hint="eastAsia"/>
                      <w:sz w:val="24"/>
                      <w:szCs w:val="24"/>
                    </w:rPr>
                    <w:t>一</w:t>
                  </w:r>
                </w:p>
              </w:tc>
              <w:tc>
                <w:tcPr>
                  <w:tcW w:w="552" w:type="pct"/>
                  <w:noWrap w:val="0"/>
                  <w:vAlign w:val="center"/>
                </w:tcPr>
                <w:p>
                  <w:pPr>
                    <w:pStyle w:val="2"/>
                    <w:rPr>
                      <w:rFonts w:hint="eastAsia"/>
                      <w:sz w:val="24"/>
                      <w:szCs w:val="24"/>
                    </w:rPr>
                  </w:pPr>
                  <w:r>
                    <w:rPr>
                      <w:rFonts w:hint="eastAsia"/>
                      <w:sz w:val="24"/>
                      <w:szCs w:val="24"/>
                    </w:rPr>
                    <w:t>1</w:t>
                  </w:r>
                </w:p>
              </w:tc>
              <w:tc>
                <w:tcPr>
                  <w:tcW w:w="458" w:type="pct"/>
                  <w:noWrap w:val="0"/>
                  <w:vAlign w:val="center"/>
                </w:tcPr>
                <w:p>
                  <w:pPr>
                    <w:pStyle w:val="2"/>
                    <w:rPr>
                      <w:rFonts w:hint="eastAsia"/>
                      <w:sz w:val="24"/>
                      <w:szCs w:val="24"/>
                    </w:rPr>
                  </w:pPr>
                  <w:r>
                    <w:rPr>
                      <w:rFonts w:hint="eastAsia"/>
                      <w:sz w:val="24"/>
                      <w:szCs w:val="24"/>
                    </w:rPr>
                    <w:t>1</w:t>
                  </w:r>
                </w:p>
              </w:tc>
              <w:tc>
                <w:tcPr>
                  <w:tcW w:w="1099" w:type="pct"/>
                  <w:noWrap w:val="0"/>
                  <w:vAlign w:val="center"/>
                </w:tcPr>
                <w:p>
                  <w:pPr>
                    <w:pStyle w:val="2"/>
                    <w:rPr>
                      <w:rFonts w:hint="eastAsia"/>
                      <w:sz w:val="24"/>
                      <w:szCs w:val="24"/>
                      <w:lang w:eastAsia="zh-CN"/>
                    </w:rPr>
                  </w:pPr>
                  <w:r>
                    <w:rPr>
                      <w:rFonts w:hint="eastAsia"/>
                      <w:sz w:val="24"/>
                      <w:szCs w:val="24"/>
                    </w:rPr>
                    <w:t>16+</w:t>
                  </w:r>
                  <w:r>
                    <w:rPr>
                      <w:rFonts w:hint="eastAsia"/>
                      <w:sz w:val="24"/>
                      <w:szCs w:val="24"/>
                      <w:lang w:val="en-US" w:eastAsia="zh-CN"/>
                    </w:rPr>
                    <w:t>2</w:t>
                  </w:r>
                </w:p>
              </w:tc>
              <w:tc>
                <w:tcPr>
                  <w:tcW w:w="488" w:type="pct"/>
                  <w:noWrap w:val="0"/>
                  <w:vAlign w:val="center"/>
                </w:tcPr>
                <w:p>
                  <w:pPr>
                    <w:pStyle w:val="2"/>
                    <w:rPr>
                      <w:rFonts w:hint="eastAsia"/>
                      <w:sz w:val="24"/>
                      <w:szCs w:val="24"/>
                    </w:rPr>
                  </w:pPr>
                </w:p>
              </w:tc>
              <w:tc>
                <w:tcPr>
                  <w:tcW w:w="470" w:type="pct"/>
                  <w:noWrap w:val="0"/>
                  <w:vAlign w:val="center"/>
                </w:tcPr>
                <w:p>
                  <w:pPr>
                    <w:pStyle w:val="2"/>
                    <w:rPr>
                      <w:rFonts w:hint="eastAsia"/>
                      <w:sz w:val="24"/>
                      <w:szCs w:val="24"/>
                    </w:rPr>
                  </w:pPr>
                  <w:r>
                    <w:rPr>
                      <w:rFonts w:hint="eastAsia"/>
                      <w:sz w:val="24"/>
                      <w:szCs w:val="24"/>
                    </w:rPr>
                    <w:t>1</w:t>
                  </w:r>
                </w:p>
              </w:tc>
              <w:tc>
                <w:tcPr>
                  <w:tcW w:w="485" w:type="pct"/>
                  <w:noWrap w:val="0"/>
                  <w:vAlign w:val="center"/>
                </w:tcPr>
                <w:p>
                  <w:pPr>
                    <w:pStyle w:val="2"/>
                    <w:rPr>
                      <w:rFonts w:hint="eastAsia"/>
                      <w:sz w:val="24"/>
                      <w:szCs w:val="24"/>
                    </w:rPr>
                  </w:pPr>
                  <w:r>
                    <w:rPr>
                      <w:rFonts w:hint="eastAsia"/>
                      <w:sz w:val="24"/>
                      <w:szCs w:val="24"/>
                    </w:rPr>
                    <w:t>19</w:t>
                  </w:r>
                </w:p>
              </w:tc>
              <w:tc>
                <w:tcPr>
                  <w:tcW w:w="463" w:type="pct"/>
                  <w:noWrap w:val="0"/>
                  <w:vAlign w:val="center"/>
                </w:tcPr>
                <w:p>
                  <w:pPr>
                    <w:pStyle w:val="2"/>
                    <w:rPr>
                      <w:rFonts w:hint="eastAsia"/>
                      <w:sz w:val="24"/>
                      <w:szCs w:val="24"/>
                    </w:rPr>
                  </w:pPr>
                  <w:r>
                    <w:rPr>
                      <w:rFonts w:hint="eastAsia"/>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noWrap w:val="0"/>
                  <w:vAlign w:val="center"/>
                </w:tcPr>
                <w:p>
                  <w:pPr>
                    <w:pStyle w:val="2"/>
                    <w:rPr>
                      <w:rFonts w:hint="eastAsia"/>
                      <w:sz w:val="24"/>
                      <w:szCs w:val="24"/>
                    </w:rPr>
                  </w:pPr>
                  <w:r>
                    <w:rPr>
                      <w:rFonts w:hint="eastAsia"/>
                      <w:sz w:val="24"/>
                      <w:szCs w:val="24"/>
                    </w:rPr>
                    <w:t>二</w:t>
                  </w:r>
                </w:p>
              </w:tc>
              <w:tc>
                <w:tcPr>
                  <w:tcW w:w="552" w:type="pct"/>
                  <w:noWrap w:val="0"/>
                  <w:vAlign w:val="center"/>
                </w:tcPr>
                <w:p>
                  <w:pPr>
                    <w:pStyle w:val="2"/>
                    <w:rPr>
                      <w:rFonts w:hint="eastAsia"/>
                      <w:sz w:val="24"/>
                      <w:szCs w:val="24"/>
                    </w:rPr>
                  </w:pPr>
                </w:p>
              </w:tc>
              <w:tc>
                <w:tcPr>
                  <w:tcW w:w="458" w:type="pct"/>
                  <w:noWrap w:val="0"/>
                  <w:vAlign w:val="center"/>
                </w:tcPr>
                <w:p>
                  <w:pPr>
                    <w:pStyle w:val="2"/>
                    <w:rPr>
                      <w:rFonts w:hint="eastAsia"/>
                      <w:sz w:val="24"/>
                      <w:szCs w:val="24"/>
                    </w:rPr>
                  </w:pPr>
                </w:p>
              </w:tc>
              <w:tc>
                <w:tcPr>
                  <w:tcW w:w="1099" w:type="pct"/>
                  <w:noWrap w:val="0"/>
                  <w:vAlign w:val="center"/>
                </w:tcPr>
                <w:p>
                  <w:pPr>
                    <w:pStyle w:val="2"/>
                    <w:rPr>
                      <w:rFonts w:hint="eastAsia"/>
                      <w:sz w:val="24"/>
                      <w:szCs w:val="24"/>
                    </w:rPr>
                  </w:pPr>
                  <w:r>
                    <w:rPr>
                      <w:rFonts w:hint="eastAsia"/>
                      <w:sz w:val="24"/>
                      <w:szCs w:val="24"/>
                    </w:rPr>
                    <w:t>16+3</w:t>
                  </w:r>
                </w:p>
              </w:tc>
              <w:tc>
                <w:tcPr>
                  <w:tcW w:w="488" w:type="pct"/>
                  <w:noWrap w:val="0"/>
                  <w:vAlign w:val="center"/>
                </w:tcPr>
                <w:p>
                  <w:pPr>
                    <w:pStyle w:val="2"/>
                    <w:rPr>
                      <w:rFonts w:hint="eastAsia"/>
                      <w:sz w:val="24"/>
                      <w:szCs w:val="24"/>
                    </w:rPr>
                  </w:pPr>
                </w:p>
              </w:tc>
              <w:tc>
                <w:tcPr>
                  <w:tcW w:w="470" w:type="pct"/>
                  <w:noWrap w:val="0"/>
                  <w:vAlign w:val="center"/>
                </w:tcPr>
                <w:p>
                  <w:pPr>
                    <w:pStyle w:val="2"/>
                    <w:rPr>
                      <w:rFonts w:hint="eastAsia"/>
                      <w:sz w:val="24"/>
                      <w:szCs w:val="24"/>
                    </w:rPr>
                  </w:pPr>
                  <w:r>
                    <w:rPr>
                      <w:rFonts w:hint="eastAsia"/>
                      <w:sz w:val="24"/>
                      <w:szCs w:val="24"/>
                    </w:rPr>
                    <w:t>1</w:t>
                  </w:r>
                </w:p>
              </w:tc>
              <w:tc>
                <w:tcPr>
                  <w:tcW w:w="485" w:type="pct"/>
                  <w:noWrap w:val="0"/>
                  <w:vAlign w:val="center"/>
                </w:tcPr>
                <w:p>
                  <w:pPr>
                    <w:pStyle w:val="2"/>
                    <w:rPr>
                      <w:rFonts w:hint="eastAsia"/>
                      <w:sz w:val="24"/>
                      <w:szCs w:val="24"/>
                    </w:rPr>
                  </w:pPr>
                  <w:r>
                    <w:rPr>
                      <w:rFonts w:hint="eastAsia"/>
                      <w:sz w:val="24"/>
                      <w:szCs w:val="24"/>
                    </w:rPr>
                    <w:t>20</w:t>
                  </w:r>
                </w:p>
              </w:tc>
              <w:tc>
                <w:tcPr>
                  <w:tcW w:w="463" w:type="pct"/>
                  <w:noWrap w:val="0"/>
                  <w:vAlign w:val="center"/>
                </w:tcPr>
                <w:p>
                  <w:pPr>
                    <w:pStyle w:val="2"/>
                    <w:rPr>
                      <w:rFonts w:hint="eastAsia"/>
                      <w:sz w:val="24"/>
                      <w:szCs w:val="24"/>
                    </w:rPr>
                  </w:pPr>
                  <w:r>
                    <w:rPr>
                      <w:rFonts w:hint="eastAsia"/>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noWrap w:val="0"/>
                  <w:vAlign w:val="center"/>
                </w:tcPr>
                <w:p>
                  <w:pPr>
                    <w:pStyle w:val="2"/>
                    <w:rPr>
                      <w:rFonts w:hint="eastAsia"/>
                      <w:sz w:val="24"/>
                      <w:szCs w:val="24"/>
                    </w:rPr>
                  </w:pPr>
                  <w:r>
                    <w:rPr>
                      <w:rFonts w:hint="eastAsia"/>
                      <w:sz w:val="24"/>
                      <w:szCs w:val="24"/>
                    </w:rPr>
                    <w:t>三</w:t>
                  </w:r>
                </w:p>
              </w:tc>
              <w:tc>
                <w:tcPr>
                  <w:tcW w:w="552" w:type="pct"/>
                  <w:noWrap w:val="0"/>
                  <w:vAlign w:val="center"/>
                </w:tcPr>
                <w:p>
                  <w:pPr>
                    <w:pStyle w:val="2"/>
                    <w:rPr>
                      <w:rFonts w:hint="eastAsia"/>
                      <w:sz w:val="24"/>
                      <w:szCs w:val="24"/>
                    </w:rPr>
                  </w:pPr>
                </w:p>
              </w:tc>
              <w:tc>
                <w:tcPr>
                  <w:tcW w:w="458" w:type="pct"/>
                  <w:noWrap w:val="0"/>
                  <w:vAlign w:val="center"/>
                </w:tcPr>
                <w:p>
                  <w:pPr>
                    <w:pStyle w:val="2"/>
                    <w:rPr>
                      <w:rFonts w:hint="eastAsia"/>
                      <w:sz w:val="24"/>
                      <w:szCs w:val="24"/>
                    </w:rPr>
                  </w:pPr>
                </w:p>
              </w:tc>
              <w:tc>
                <w:tcPr>
                  <w:tcW w:w="1099" w:type="pct"/>
                  <w:noWrap w:val="0"/>
                  <w:vAlign w:val="center"/>
                </w:tcPr>
                <w:p>
                  <w:pPr>
                    <w:pStyle w:val="2"/>
                    <w:rPr>
                      <w:rFonts w:hint="eastAsia"/>
                      <w:sz w:val="24"/>
                      <w:szCs w:val="24"/>
                    </w:rPr>
                  </w:pPr>
                  <w:r>
                    <w:rPr>
                      <w:rFonts w:hint="eastAsia"/>
                      <w:sz w:val="24"/>
                      <w:szCs w:val="24"/>
                    </w:rPr>
                    <w:t>12+2</w:t>
                  </w:r>
                </w:p>
              </w:tc>
              <w:tc>
                <w:tcPr>
                  <w:tcW w:w="488" w:type="pct"/>
                  <w:noWrap w:val="0"/>
                  <w:vAlign w:val="center"/>
                </w:tcPr>
                <w:p>
                  <w:pPr>
                    <w:pStyle w:val="2"/>
                    <w:rPr>
                      <w:rFonts w:hint="eastAsia"/>
                      <w:sz w:val="24"/>
                      <w:szCs w:val="24"/>
                    </w:rPr>
                  </w:pPr>
                </w:p>
              </w:tc>
              <w:tc>
                <w:tcPr>
                  <w:tcW w:w="470" w:type="pct"/>
                  <w:noWrap w:val="0"/>
                  <w:vAlign w:val="center"/>
                </w:tcPr>
                <w:p>
                  <w:pPr>
                    <w:pStyle w:val="2"/>
                    <w:rPr>
                      <w:rFonts w:hint="eastAsia"/>
                      <w:sz w:val="24"/>
                      <w:szCs w:val="24"/>
                    </w:rPr>
                  </w:pPr>
                  <w:r>
                    <w:rPr>
                      <w:rFonts w:hint="eastAsia"/>
                      <w:sz w:val="24"/>
                      <w:szCs w:val="24"/>
                    </w:rPr>
                    <w:t>0</w:t>
                  </w:r>
                </w:p>
              </w:tc>
              <w:tc>
                <w:tcPr>
                  <w:tcW w:w="485" w:type="pct"/>
                  <w:noWrap w:val="0"/>
                  <w:vAlign w:val="center"/>
                </w:tcPr>
                <w:p>
                  <w:pPr>
                    <w:pStyle w:val="2"/>
                    <w:rPr>
                      <w:rFonts w:hint="eastAsia"/>
                      <w:sz w:val="24"/>
                      <w:szCs w:val="24"/>
                    </w:rPr>
                  </w:pPr>
                  <w:r>
                    <w:rPr>
                      <w:rFonts w:hint="eastAsia"/>
                      <w:sz w:val="24"/>
                      <w:szCs w:val="24"/>
                    </w:rPr>
                    <w:t>14</w:t>
                  </w:r>
                </w:p>
              </w:tc>
              <w:tc>
                <w:tcPr>
                  <w:tcW w:w="463" w:type="pct"/>
                  <w:noWrap w:val="0"/>
                  <w:vAlign w:val="center"/>
                </w:tcPr>
                <w:p>
                  <w:pPr>
                    <w:pStyle w:val="2"/>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noWrap w:val="0"/>
                  <w:vAlign w:val="center"/>
                </w:tcPr>
                <w:p>
                  <w:pPr>
                    <w:pStyle w:val="2"/>
                    <w:rPr>
                      <w:rFonts w:hint="eastAsia"/>
                      <w:sz w:val="24"/>
                      <w:szCs w:val="24"/>
                    </w:rPr>
                  </w:pPr>
                  <w:r>
                    <w:rPr>
                      <w:rFonts w:hint="eastAsia"/>
                      <w:sz w:val="24"/>
                      <w:szCs w:val="24"/>
                    </w:rPr>
                    <w:t>四</w:t>
                  </w:r>
                </w:p>
              </w:tc>
              <w:tc>
                <w:tcPr>
                  <w:tcW w:w="552" w:type="pct"/>
                  <w:noWrap w:val="0"/>
                  <w:vAlign w:val="center"/>
                </w:tcPr>
                <w:p>
                  <w:pPr>
                    <w:pStyle w:val="2"/>
                    <w:rPr>
                      <w:rFonts w:hint="eastAsia"/>
                      <w:sz w:val="24"/>
                      <w:szCs w:val="24"/>
                    </w:rPr>
                  </w:pPr>
                </w:p>
              </w:tc>
              <w:tc>
                <w:tcPr>
                  <w:tcW w:w="458" w:type="pct"/>
                  <w:noWrap w:val="0"/>
                  <w:vAlign w:val="center"/>
                </w:tcPr>
                <w:p>
                  <w:pPr>
                    <w:pStyle w:val="2"/>
                    <w:rPr>
                      <w:rFonts w:hint="eastAsia"/>
                      <w:sz w:val="24"/>
                      <w:szCs w:val="24"/>
                    </w:rPr>
                  </w:pPr>
                </w:p>
              </w:tc>
              <w:tc>
                <w:tcPr>
                  <w:tcW w:w="1099" w:type="pct"/>
                  <w:noWrap w:val="0"/>
                  <w:vAlign w:val="center"/>
                </w:tcPr>
                <w:p>
                  <w:pPr>
                    <w:pStyle w:val="2"/>
                    <w:rPr>
                      <w:rFonts w:hint="eastAsia"/>
                      <w:sz w:val="24"/>
                      <w:szCs w:val="24"/>
                    </w:rPr>
                  </w:pPr>
                </w:p>
              </w:tc>
              <w:tc>
                <w:tcPr>
                  <w:tcW w:w="488" w:type="pct"/>
                  <w:noWrap w:val="0"/>
                  <w:vAlign w:val="center"/>
                </w:tcPr>
                <w:p>
                  <w:pPr>
                    <w:pStyle w:val="2"/>
                    <w:rPr>
                      <w:rFonts w:hint="eastAsia"/>
                      <w:sz w:val="24"/>
                      <w:szCs w:val="24"/>
                    </w:rPr>
                  </w:pPr>
                  <w:r>
                    <w:rPr>
                      <w:rFonts w:hint="eastAsia"/>
                      <w:sz w:val="24"/>
                      <w:szCs w:val="24"/>
                    </w:rPr>
                    <w:t>24</w:t>
                  </w:r>
                </w:p>
              </w:tc>
              <w:tc>
                <w:tcPr>
                  <w:tcW w:w="470" w:type="pct"/>
                  <w:noWrap w:val="0"/>
                  <w:vAlign w:val="center"/>
                </w:tcPr>
                <w:p>
                  <w:pPr>
                    <w:pStyle w:val="2"/>
                    <w:rPr>
                      <w:rFonts w:hint="eastAsia"/>
                      <w:sz w:val="24"/>
                      <w:szCs w:val="24"/>
                    </w:rPr>
                  </w:pPr>
                </w:p>
              </w:tc>
              <w:tc>
                <w:tcPr>
                  <w:tcW w:w="485" w:type="pct"/>
                  <w:noWrap w:val="0"/>
                  <w:vAlign w:val="center"/>
                </w:tcPr>
                <w:p>
                  <w:pPr>
                    <w:pStyle w:val="2"/>
                    <w:rPr>
                      <w:rFonts w:hint="eastAsia"/>
                      <w:sz w:val="24"/>
                      <w:szCs w:val="24"/>
                    </w:rPr>
                  </w:pPr>
                  <w:r>
                    <w:rPr>
                      <w:rFonts w:hint="eastAsia"/>
                      <w:sz w:val="24"/>
                      <w:szCs w:val="24"/>
                    </w:rPr>
                    <w:t>24</w:t>
                  </w:r>
                </w:p>
              </w:tc>
              <w:tc>
                <w:tcPr>
                  <w:tcW w:w="463" w:type="pct"/>
                  <w:noWrap w:val="0"/>
                  <w:vAlign w:val="center"/>
                </w:tcPr>
                <w:p>
                  <w:pPr>
                    <w:pStyle w:val="2"/>
                    <w:rPr>
                      <w:rFonts w:hint="eastAsia"/>
                      <w:sz w:val="24"/>
                      <w:szCs w:val="24"/>
                    </w:rPr>
                  </w:pPr>
                </w:p>
              </w:tc>
            </w:tr>
          </w:tbl>
          <w:p>
            <w:pPr>
              <w:pStyle w:val="2"/>
              <w:rPr>
                <w:rFonts w:hint="eastAsia"/>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（二）教学进程总体安排</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教学进程总体安排见表</w:t>
            </w:r>
            <w:r>
              <w:rPr>
                <w:rFonts w:hint="eastAsia"/>
                <w:sz w:val="24"/>
                <w:szCs w:val="24"/>
                <w:lang w:val="en-US" w:eastAsia="zh-CN"/>
              </w:rPr>
              <w:t>9</w:t>
            </w:r>
            <w:r>
              <w:rPr>
                <w:rFonts w:hint="eastAsia"/>
                <w:sz w:val="24"/>
                <w:szCs w:val="24"/>
              </w:rPr>
              <w:t>。</w:t>
            </w:r>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表</w:t>
            </w:r>
            <w:r>
              <w:rPr>
                <w:rFonts w:hint="eastAsia"/>
                <w:sz w:val="24"/>
                <w:szCs w:val="24"/>
                <w:lang w:val="en-US" w:eastAsia="zh-CN"/>
              </w:rPr>
              <w:t xml:space="preserve">9 </w:t>
            </w:r>
            <w:r>
              <w:rPr>
                <w:rFonts w:hint="eastAsia"/>
                <w:sz w:val="24"/>
                <w:szCs w:val="24"/>
              </w:rPr>
              <w:t xml:space="preserve"> </w:t>
            </w:r>
            <w:r>
              <w:rPr>
                <w:rFonts w:hint="eastAsia"/>
                <w:sz w:val="24"/>
                <w:szCs w:val="24"/>
                <w:lang w:eastAsia="zh-CN"/>
              </w:rPr>
              <w:t>铁道工程技术</w:t>
            </w:r>
            <w:r>
              <w:rPr>
                <w:rFonts w:hint="eastAsia"/>
                <w:sz w:val="24"/>
                <w:szCs w:val="24"/>
              </w:rPr>
              <w:t>专业教学进程安排表（三二年制）</w:t>
            </w:r>
          </w:p>
          <w:tbl>
            <w:tblPr>
              <w:tblStyle w:val="14"/>
              <w:tblpPr w:leftFromText="180" w:rightFromText="180" w:vertAnchor="text" w:horzAnchor="page" w:tblpXSpec="center" w:tblpY="152"/>
              <w:tblOverlap w:val="never"/>
              <w:tblW w:w="4995"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77"/>
              <w:gridCol w:w="311"/>
              <w:gridCol w:w="449"/>
              <w:gridCol w:w="997"/>
              <w:gridCol w:w="2143"/>
              <w:gridCol w:w="557"/>
              <w:gridCol w:w="386"/>
              <w:gridCol w:w="450"/>
              <w:gridCol w:w="472"/>
              <w:gridCol w:w="492"/>
              <w:gridCol w:w="493"/>
              <w:gridCol w:w="515"/>
              <w:gridCol w:w="385"/>
              <w:gridCol w:w="450"/>
              <w:gridCol w:w="57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03" w:hRule="atLeast"/>
                <w:jc w:val="center"/>
              </w:trPr>
              <w:tc>
                <w:tcPr>
                  <w:tcW w:w="379" w:type="pct"/>
                  <w:gridSpan w:val="2"/>
                  <w:vMerge w:val="restar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b/>
                      <w:bCs/>
                      <w:sz w:val="21"/>
                      <w:szCs w:val="21"/>
                    </w:rPr>
                  </w:pPr>
                  <w:r>
                    <w:rPr>
                      <w:rFonts w:hint="eastAsia"/>
                      <w:b/>
                      <w:bCs/>
                      <w:sz w:val="21"/>
                      <w:szCs w:val="21"/>
                    </w:rPr>
                    <w:t>课程</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b/>
                      <w:bCs/>
                      <w:sz w:val="21"/>
                      <w:szCs w:val="21"/>
                    </w:rPr>
                  </w:pPr>
                  <w:r>
                    <w:rPr>
                      <w:rFonts w:hint="eastAsia"/>
                      <w:b/>
                      <w:bCs/>
                      <w:sz w:val="21"/>
                      <w:szCs w:val="21"/>
                    </w:rPr>
                    <w:t>类别</w:t>
                  </w:r>
                </w:p>
              </w:tc>
              <w:tc>
                <w:tcPr>
                  <w:tcW w:w="247" w:type="pct"/>
                  <w:vMerge w:val="restar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序</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号</w:t>
                  </w:r>
                </w:p>
              </w:tc>
              <w:tc>
                <w:tcPr>
                  <w:tcW w:w="550" w:type="pct"/>
                  <w:vMerge w:val="restar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b/>
                      <w:bCs/>
                      <w:sz w:val="21"/>
                      <w:szCs w:val="21"/>
                    </w:rPr>
                  </w:pPr>
                  <w:r>
                    <w:rPr>
                      <w:rFonts w:hint="eastAsia"/>
                      <w:b/>
                      <w:bCs/>
                      <w:sz w:val="21"/>
                      <w:szCs w:val="21"/>
                    </w:rPr>
                    <w:t>课 程</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b/>
                      <w:bCs/>
                      <w:sz w:val="21"/>
                      <w:szCs w:val="21"/>
                    </w:rPr>
                  </w:pPr>
                  <w:r>
                    <w:rPr>
                      <w:rFonts w:hint="eastAsia"/>
                      <w:b/>
                      <w:bCs/>
                      <w:sz w:val="21"/>
                      <w:szCs w:val="21"/>
                    </w:rPr>
                    <w:t>代 码</w:t>
                  </w:r>
                </w:p>
              </w:tc>
              <w:tc>
                <w:tcPr>
                  <w:tcW w:w="1183" w:type="pct"/>
                  <w:vMerge w:val="restar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b/>
                      <w:bCs/>
                      <w:sz w:val="21"/>
                      <w:szCs w:val="21"/>
                    </w:rPr>
                  </w:pPr>
                  <w:r>
                    <w:rPr>
                      <w:rFonts w:hint="eastAsia"/>
                      <w:b/>
                      <w:bCs/>
                      <w:sz w:val="21"/>
                      <w:szCs w:val="21"/>
                    </w:rPr>
                    <w:t>课 程</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b/>
                      <w:bCs/>
                      <w:sz w:val="21"/>
                      <w:szCs w:val="21"/>
                    </w:rPr>
                  </w:pPr>
                  <w:r>
                    <w:rPr>
                      <w:rFonts w:hint="eastAsia"/>
                      <w:b/>
                      <w:bCs/>
                      <w:sz w:val="21"/>
                      <w:szCs w:val="21"/>
                    </w:rPr>
                    <w:t>名 称</w:t>
                  </w:r>
                </w:p>
              </w:tc>
              <w:tc>
                <w:tcPr>
                  <w:tcW w:w="307"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考核类型</w:t>
                  </w:r>
                </w:p>
              </w:tc>
              <w:tc>
                <w:tcPr>
                  <w:tcW w:w="213" w:type="pct"/>
                  <w:vMerge w:val="restar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总</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学</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时</w:t>
                  </w:r>
                </w:p>
              </w:tc>
              <w:tc>
                <w:tcPr>
                  <w:tcW w:w="248"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理论学时</w:t>
                  </w:r>
                </w:p>
              </w:tc>
              <w:tc>
                <w:tcPr>
                  <w:tcW w:w="260"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实践学时</w:t>
                  </w:r>
                </w:p>
              </w:tc>
              <w:tc>
                <w:tcPr>
                  <w:tcW w:w="271" w:type="pct"/>
                  <w:vMerge w:val="restar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学</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分</w:t>
                  </w:r>
                </w:p>
              </w:tc>
              <w:tc>
                <w:tcPr>
                  <w:tcW w:w="1017" w:type="pct"/>
                  <w:gridSpan w:val="4"/>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jc w:val="both"/>
                    <w:textAlignment w:val="auto"/>
                    <w:rPr>
                      <w:rFonts w:hint="eastAsia"/>
                      <w:b/>
                      <w:bCs/>
                      <w:sz w:val="21"/>
                      <w:szCs w:val="21"/>
                    </w:rPr>
                  </w:pPr>
                  <w:r>
                    <w:rPr>
                      <w:rFonts w:hint="eastAsia"/>
                      <w:b/>
                      <w:bCs/>
                      <w:sz w:val="21"/>
                      <w:szCs w:val="21"/>
                    </w:rPr>
                    <w:t>学 期 分 配</w:t>
                  </w:r>
                </w:p>
              </w:tc>
              <w:tc>
                <w:tcPr>
                  <w:tcW w:w="319"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备 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379" w:type="pct"/>
                  <w:gridSpan w:val="2"/>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47"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550"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1183"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307"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13"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48"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60"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71"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556" w:type="pct"/>
                  <w:gridSpan w:val="2"/>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jc w:val="both"/>
                    <w:textAlignment w:val="auto"/>
                    <w:rPr>
                      <w:rFonts w:hint="eastAsia"/>
                      <w:b/>
                      <w:bCs/>
                      <w:sz w:val="21"/>
                      <w:szCs w:val="21"/>
                    </w:rPr>
                  </w:pPr>
                  <w:r>
                    <w:rPr>
                      <w:rFonts w:hint="eastAsia"/>
                      <w:b/>
                      <w:bCs/>
                      <w:sz w:val="21"/>
                      <w:szCs w:val="21"/>
                    </w:rPr>
                    <w:t>第一</w:t>
                  </w:r>
                </w:p>
                <w:p>
                  <w:pPr>
                    <w:pStyle w:val="2"/>
                    <w:keepNext w:val="0"/>
                    <w:keepLines w:val="0"/>
                    <w:pageBreakBefore w:val="0"/>
                    <w:widowControl w:val="0"/>
                    <w:kinsoku/>
                    <w:wordWrap/>
                    <w:overflowPunct/>
                    <w:topLinePunct w:val="0"/>
                    <w:autoSpaceDE/>
                    <w:autoSpaceDN/>
                    <w:bidi w:val="0"/>
                    <w:adjustRightInd/>
                    <w:snapToGrid/>
                    <w:jc w:val="both"/>
                    <w:textAlignment w:val="auto"/>
                    <w:rPr>
                      <w:rFonts w:hint="eastAsia"/>
                      <w:b/>
                      <w:bCs/>
                      <w:sz w:val="21"/>
                      <w:szCs w:val="21"/>
                    </w:rPr>
                  </w:pPr>
                  <w:r>
                    <w:rPr>
                      <w:rFonts w:hint="eastAsia"/>
                      <w:b/>
                      <w:bCs/>
                      <w:sz w:val="21"/>
                      <w:szCs w:val="21"/>
                    </w:rPr>
                    <w:t>学年</w:t>
                  </w:r>
                </w:p>
              </w:tc>
              <w:tc>
                <w:tcPr>
                  <w:tcW w:w="461" w:type="pct"/>
                  <w:gridSpan w:val="2"/>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jc w:val="both"/>
                    <w:textAlignment w:val="auto"/>
                    <w:rPr>
                      <w:rFonts w:hint="eastAsia"/>
                      <w:b/>
                      <w:bCs/>
                      <w:sz w:val="21"/>
                      <w:szCs w:val="21"/>
                    </w:rPr>
                  </w:pPr>
                  <w:r>
                    <w:rPr>
                      <w:rFonts w:hint="eastAsia"/>
                      <w:b/>
                      <w:bCs/>
                      <w:sz w:val="21"/>
                      <w:szCs w:val="21"/>
                    </w:rPr>
                    <w:t>第二</w:t>
                  </w:r>
                </w:p>
                <w:p>
                  <w:pPr>
                    <w:pStyle w:val="2"/>
                    <w:keepNext w:val="0"/>
                    <w:keepLines w:val="0"/>
                    <w:pageBreakBefore w:val="0"/>
                    <w:widowControl w:val="0"/>
                    <w:kinsoku/>
                    <w:wordWrap/>
                    <w:overflowPunct/>
                    <w:topLinePunct w:val="0"/>
                    <w:autoSpaceDE/>
                    <w:autoSpaceDN/>
                    <w:bidi w:val="0"/>
                    <w:adjustRightInd/>
                    <w:snapToGrid/>
                    <w:jc w:val="both"/>
                    <w:textAlignment w:val="auto"/>
                    <w:rPr>
                      <w:rFonts w:hint="eastAsia"/>
                      <w:b/>
                      <w:bCs/>
                      <w:sz w:val="21"/>
                      <w:szCs w:val="21"/>
                    </w:rPr>
                  </w:pPr>
                  <w:r>
                    <w:rPr>
                      <w:rFonts w:hint="eastAsia"/>
                      <w:b/>
                      <w:bCs/>
                      <w:sz w:val="21"/>
                      <w:szCs w:val="21"/>
                    </w:rPr>
                    <w:t>学年</w:t>
                  </w:r>
                </w:p>
              </w:tc>
              <w:tc>
                <w:tcPr>
                  <w:tcW w:w="319"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5" w:hRule="atLeast"/>
                <w:jc w:val="center"/>
              </w:trPr>
              <w:tc>
                <w:tcPr>
                  <w:tcW w:w="379" w:type="pct"/>
                  <w:gridSpan w:val="2"/>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47"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550"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1183"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307"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13"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48"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60"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71"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72"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一</w:t>
                  </w:r>
                </w:p>
              </w:tc>
              <w:tc>
                <w:tcPr>
                  <w:tcW w:w="284"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二</w:t>
                  </w:r>
                </w:p>
              </w:tc>
              <w:tc>
                <w:tcPr>
                  <w:tcW w:w="212"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三</w:t>
                  </w:r>
                </w:p>
              </w:tc>
              <w:tc>
                <w:tcPr>
                  <w:tcW w:w="248"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四</w:t>
                  </w:r>
                </w:p>
              </w:tc>
              <w:tc>
                <w:tcPr>
                  <w:tcW w:w="319"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21" w:hRule="atLeast"/>
                <w:jc w:val="center"/>
              </w:trPr>
              <w:tc>
                <w:tcPr>
                  <w:tcW w:w="379" w:type="pct"/>
                  <w:gridSpan w:val="2"/>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47"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550"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1183"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307"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13"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48"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60" w:type="pct"/>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71" w:type="pct"/>
                  <w:vMerge w:val="continue"/>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c>
                <w:tcPr>
                  <w:tcW w:w="272"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lang w:val="en-US" w:eastAsia="zh-CN"/>
                    </w:rPr>
                  </w:pPr>
                  <w:r>
                    <w:rPr>
                      <w:rFonts w:hint="eastAsia"/>
                      <w:b/>
                      <w:bCs/>
                      <w:sz w:val="21"/>
                      <w:szCs w:val="21"/>
                      <w:lang w:val="en-US" w:eastAsia="zh-CN"/>
                    </w:rPr>
                    <w:t>20</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周</w:t>
                  </w:r>
                </w:p>
              </w:tc>
              <w:tc>
                <w:tcPr>
                  <w:tcW w:w="284"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20</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周</w:t>
                  </w:r>
                </w:p>
              </w:tc>
              <w:tc>
                <w:tcPr>
                  <w:tcW w:w="212"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20周</w:t>
                  </w:r>
                </w:p>
              </w:tc>
              <w:tc>
                <w:tcPr>
                  <w:tcW w:w="248"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b/>
                      <w:bCs/>
                      <w:sz w:val="21"/>
                      <w:szCs w:val="21"/>
                    </w:rPr>
                  </w:pPr>
                  <w:r>
                    <w:rPr>
                      <w:rFonts w:hint="eastAsia"/>
                      <w:b/>
                      <w:bCs/>
                      <w:sz w:val="21"/>
                      <w:szCs w:val="21"/>
                    </w:rPr>
                    <w:t>20周</w:t>
                  </w:r>
                </w:p>
              </w:tc>
              <w:tc>
                <w:tcPr>
                  <w:tcW w:w="319"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74" w:hRule="atLeast"/>
                <w:jc w:val="center"/>
              </w:trPr>
              <w:tc>
                <w:tcPr>
                  <w:tcW w:w="3662" w:type="pct"/>
                  <w:gridSpan w:val="10"/>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sz w:val="21"/>
                      <w:szCs w:val="21"/>
                    </w:rPr>
                  </w:pPr>
                  <w:r>
                    <w:rPr>
                      <w:rFonts w:hint="eastAsia"/>
                      <w:sz w:val="21"/>
                      <w:szCs w:val="21"/>
                    </w:rPr>
                    <w:t>职业综合素质教育、专业教育教学周数</w:t>
                  </w:r>
                </w:p>
              </w:tc>
              <w:tc>
                <w:tcPr>
                  <w:tcW w:w="272"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ascii="Times New Roman" w:hAnsi="Times New Roman" w:eastAsia="宋体" w:cs="Times New Roman"/>
                      <w:sz w:val="18"/>
                      <w:szCs w:val="24"/>
                    </w:rPr>
                    <w:t>1</w:t>
                  </w:r>
                  <w:r>
                    <w:rPr>
                      <w:rFonts w:hint="eastAsia" w:ascii="Times New Roman" w:hAnsi="Times New Roman" w:eastAsia="宋体" w:cs="Times New Roman"/>
                      <w:sz w:val="18"/>
                      <w:szCs w:val="24"/>
                    </w:rPr>
                    <w:t>6</w:t>
                  </w:r>
                </w:p>
              </w:tc>
              <w:tc>
                <w:tcPr>
                  <w:tcW w:w="284"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ascii="Times New Roman" w:hAnsi="Times New Roman" w:eastAsia="宋体" w:cs="Times New Roman"/>
                      <w:sz w:val="18"/>
                      <w:szCs w:val="24"/>
                    </w:rPr>
                    <w:t>1</w:t>
                  </w:r>
                  <w:r>
                    <w:rPr>
                      <w:rFonts w:hint="eastAsia" w:ascii="Times New Roman" w:hAnsi="Times New Roman" w:eastAsia="宋体" w:cs="Times New Roman"/>
                      <w:sz w:val="18"/>
                      <w:szCs w:val="24"/>
                    </w:rPr>
                    <w:t>6</w:t>
                  </w:r>
                </w:p>
              </w:tc>
              <w:tc>
                <w:tcPr>
                  <w:tcW w:w="212"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ascii="Times New Roman" w:hAnsi="Times New Roman" w:eastAsia="宋体" w:cs="Times New Roman"/>
                      <w:sz w:val="18"/>
                      <w:szCs w:val="24"/>
                    </w:rPr>
                    <w:t>1</w:t>
                  </w:r>
                  <w:r>
                    <w:rPr>
                      <w:rFonts w:hint="eastAsia" w:ascii="Times New Roman" w:hAnsi="Times New Roman" w:eastAsia="宋体" w:cs="Times New Roman"/>
                      <w:sz w:val="18"/>
                      <w:szCs w:val="24"/>
                    </w:rPr>
                    <w:t>2</w:t>
                  </w:r>
                </w:p>
              </w:tc>
              <w:tc>
                <w:tcPr>
                  <w:tcW w:w="248"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0</w:t>
                  </w: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79" w:hRule="atLeast"/>
                <w:jc w:val="center"/>
              </w:trPr>
              <w:tc>
                <w:tcPr>
                  <w:tcW w:w="3662" w:type="pct"/>
                  <w:gridSpan w:val="10"/>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sz w:val="21"/>
                      <w:szCs w:val="21"/>
                    </w:rPr>
                  </w:pPr>
                  <w:r>
                    <w:rPr>
                      <w:rFonts w:hint="eastAsia"/>
                      <w:sz w:val="21"/>
                      <w:szCs w:val="21"/>
                    </w:rPr>
                    <w:t>职业综合素质、专业教育实训周数</w:t>
                  </w:r>
                </w:p>
              </w:tc>
              <w:tc>
                <w:tcPr>
                  <w:tcW w:w="272"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lang w:eastAsia="zh-CN"/>
                    </w:rPr>
                  </w:pPr>
                  <w:r>
                    <w:rPr>
                      <w:rFonts w:hint="eastAsia" w:ascii="Times New Roman" w:hAnsi="Times New Roman" w:eastAsia="宋体" w:cs="Times New Roman"/>
                      <w:sz w:val="18"/>
                      <w:szCs w:val="24"/>
                    </w:rPr>
                    <w:t>2</w:t>
                  </w:r>
                </w:p>
              </w:tc>
              <w:tc>
                <w:tcPr>
                  <w:tcW w:w="284"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3</w:t>
                  </w:r>
                </w:p>
              </w:tc>
              <w:tc>
                <w:tcPr>
                  <w:tcW w:w="212"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2</w:t>
                  </w:r>
                </w:p>
              </w:tc>
              <w:tc>
                <w:tcPr>
                  <w:tcW w:w="248"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24</w:t>
                  </w: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68" w:hRule="atLeast"/>
                <w:jc w:val="center"/>
              </w:trPr>
              <w:tc>
                <w:tcPr>
                  <w:tcW w:w="3662" w:type="pct"/>
                  <w:gridSpan w:val="10"/>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sz w:val="21"/>
                      <w:szCs w:val="21"/>
                    </w:rPr>
                  </w:pPr>
                  <w:r>
                    <w:rPr>
                      <w:rFonts w:hint="eastAsia"/>
                      <w:sz w:val="21"/>
                      <w:szCs w:val="21"/>
                    </w:rPr>
                    <w:t>考试周数</w:t>
                  </w:r>
                </w:p>
              </w:tc>
              <w:tc>
                <w:tcPr>
                  <w:tcW w:w="272"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1</w:t>
                  </w:r>
                </w:p>
              </w:tc>
              <w:tc>
                <w:tcPr>
                  <w:tcW w:w="284"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1</w:t>
                  </w:r>
                </w:p>
              </w:tc>
              <w:tc>
                <w:tcPr>
                  <w:tcW w:w="212"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0</w:t>
                  </w:r>
                </w:p>
              </w:tc>
              <w:tc>
                <w:tcPr>
                  <w:tcW w:w="248" w:type="pct"/>
                  <w:tcBorders>
                    <w:tl2br w:val="nil"/>
                    <w:tr2bl w:val="nil"/>
                  </w:tcBorders>
                  <w:tcMar>
                    <w:left w:w="0" w:type="dxa"/>
                    <w:right w:w="0" w:type="dxa"/>
                  </w:tcMar>
                  <w:vAlign w:val="center"/>
                </w:tcPr>
                <w:p>
                  <w:pPr>
                    <w:adjustRightInd w:val="0"/>
                    <w:snapToGrid w:val="0"/>
                    <w:spacing w:line="120" w:lineRule="atLeast"/>
                    <w:jc w:val="center"/>
                    <w:rPr>
                      <w:rFonts w:hint="eastAsia"/>
                      <w:sz w:val="21"/>
                      <w:szCs w:val="21"/>
                    </w:rPr>
                  </w:pPr>
                  <w:r>
                    <w:rPr>
                      <w:rFonts w:hint="eastAsia" w:ascii="Times New Roman" w:hAnsi="Times New Roman" w:eastAsia="宋体" w:cs="Times New Roman"/>
                      <w:sz w:val="18"/>
                      <w:szCs w:val="24"/>
                    </w:rPr>
                    <w:t>0</w:t>
                  </w: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32" w:hRule="atLeast"/>
                <w:jc w:val="center"/>
              </w:trPr>
              <w:tc>
                <w:tcPr>
                  <w:tcW w:w="208"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公共基础课</w:t>
                  </w:r>
                </w:p>
              </w:tc>
              <w:tc>
                <w:tcPr>
                  <w:tcW w:w="171"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必</w:t>
                  </w:r>
                </w:p>
                <w:p>
                  <w:pPr>
                    <w:pStyle w:val="2"/>
                    <w:rPr>
                      <w:rFonts w:hint="eastAsia"/>
                      <w:sz w:val="21"/>
                      <w:szCs w:val="21"/>
                    </w:rPr>
                  </w:pPr>
                </w:p>
                <w:p>
                  <w:pPr>
                    <w:pStyle w:val="2"/>
                    <w:rPr>
                      <w:rFonts w:hint="eastAsia"/>
                      <w:sz w:val="21"/>
                      <w:szCs w:val="21"/>
                    </w:rPr>
                  </w:pPr>
                </w:p>
                <w:p>
                  <w:pPr>
                    <w:pStyle w:val="2"/>
                    <w:rPr>
                      <w:rFonts w:hint="eastAsia"/>
                      <w:sz w:val="21"/>
                      <w:szCs w:val="21"/>
                    </w:rPr>
                  </w:pPr>
                </w:p>
                <w:p>
                  <w:pPr>
                    <w:pStyle w:val="2"/>
                    <w:ind w:left="0" w:leftChars="0" w:firstLine="0" w:firstLineChars="0"/>
                    <w:rPr>
                      <w:rFonts w:hint="eastAsia"/>
                      <w:sz w:val="21"/>
                      <w:szCs w:val="21"/>
                    </w:rPr>
                  </w:pPr>
                  <w:r>
                    <w:rPr>
                      <w:rFonts w:hint="eastAsia"/>
                      <w:sz w:val="21"/>
                      <w:szCs w:val="21"/>
                    </w:rPr>
                    <w:t>修</w:t>
                  </w: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210413</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(01/02)</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思想道德与法治</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64</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64</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4</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32"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2</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21041311</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毛泽东思想和中国特色社会主义理论体系概论</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48</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48</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3</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4</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3</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21041303</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习近平新时代中国特色社会主义思想概论</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48</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48</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3</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4</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03"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4</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210413</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(05/06/07)</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形势与政策</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24</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24</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w:t>
                  </w: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0"/>
                      <w:szCs w:val="20"/>
                    </w:rPr>
                    <w:t>每学期不少于8学时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5</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210413</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(09/10)</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心理健康</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6</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17051311</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信息技术</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jc w:val="left"/>
                    <w:rPr>
                      <w:rFonts w:hint="eastAsia"/>
                      <w:sz w:val="21"/>
                      <w:szCs w:val="21"/>
                    </w:rPr>
                  </w:pPr>
                  <w:r>
                    <w:rPr>
                      <w:rFonts w:hint="eastAsia"/>
                      <w:sz w:val="20"/>
                      <w:szCs w:val="20"/>
                    </w:rPr>
                    <w:t>网络课程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eastAsia="zh-CN"/>
                    </w:rPr>
                  </w:pPr>
                  <w:r>
                    <w:rPr>
                      <w:rFonts w:hint="eastAsia"/>
                      <w:sz w:val="21"/>
                      <w:szCs w:val="21"/>
                      <w:lang w:val="en-US" w:eastAsia="zh-CN"/>
                    </w:rPr>
                    <w:t>7</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200313</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(13/14/15)</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体 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查查试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88</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8</w:t>
                  </w:r>
                </w:p>
              </w:tc>
              <w:tc>
                <w:tcPr>
                  <w:tcW w:w="260" w:type="pct"/>
                  <w:tcBorders>
                    <w:tl2br w:val="nil"/>
                    <w:tr2bl w:val="nil"/>
                  </w:tcBorders>
                  <w:vAlign w:val="center"/>
                </w:tcPr>
                <w:p>
                  <w:pPr>
                    <w:pStyle w:val="2"/>
                    <w:rPr>
                      <w:rFonts w:hint="eastAsia"/>
                      <w:sz w:val="21"/>
                      <w:szCs w:val="21"/>
                    </w:rPr>
                  </w:pPr>
                  <w:r>
                    <w:rPr>
                      <w:rFonts w:hint="eastAsia"/>
                      <w:sz w:val="21"/>
                      <w:szCs w:val="21"/>
                    </w:rPr>
                    <w:t>80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6</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eastAsia="zh-CN"/>
                    </w:rPr>
                  </w:pPr>
                  <w:r>
                    <w:rPr>
                      <w:rFonts w:hint="eastAsia"/>
                      <w:sz w:val="21"/>
                      <w:szCs w:val="21"/>
                      <w:lang w:val="en-US" w:eastAsia="zh-CN"/>
                    </w:rPr>
                    <w:t>8</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19061301</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就业指导</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10</w:t>
                  </w:r>
                </w:p>
              </w:tc>
              <w:tc>
                <w:tcPr>
                  <w:tcW w:w="260" w:type="pct"/>
                  <w:tcBorders>
                    <w:tl2br w:val="nil"/>
                    <w:tr2bl w:val="nil"/>
                  </w:tcBorders>
                  <w:vAlign w:val="center"/>
                </w:tcPr>
                <w:p>
                  <w:pPr>
                    <w:pStyle w:val="2"/>
                    <w:rPr>
                      <w:rFonts w:hint="eastAsia"/>
                      <w:sz w:val="21"/>
                      <w:szCs w:val="21"/>
                    </w:rPr>
                  </w:pPr>
                  <w:r>
                    <w:rPr>
                      <w:rFonts w:hint="eastAsia"/>
                      <w:sz w:val="21"/>
                      <w:szCs w:val="21"/>
                    </w:rPr>
                    <w:t>2</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48"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eastAsia="zh-CN"/>
                    </w:rPr>
                  </w:pPr>
                  <w:r>
                    <w:rPr>
                      <w:rFonts w:hint="eastAsia"/>
                      <w:sz w:val="21"/>
                      <w:szCs w:val="21"/>
                      <w:lang w:val="en-US" w:eastAsia="zh-CN"/>
                    </w:rPr>
                    <w:t>9</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10021315</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军事理论</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24</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24</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val="en-US" w:eastAsia="zh-CN"/>
                    </w:rPr>
                  </w:pPr>
                  <w:r>
                    <w:rPr>
                      <w:rFonts w:hint="eastAsia"/>
                      <w:sz w:val="21"/>
                      <w:szCs w:val="21"/>
                      <w:lang w:val="en-US" w:eastAsia="zh-CN"/>
                    </w:rPr>
                    <w:t>10</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19061302</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安全教育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12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72"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w:t>
                  </w:r>
                </w:p>
              </w:tc>
              <w:tc>
                <w:tcPr>
                  <w:tcW w:w="284"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w:t>
                  </w:r>
                </w:p>
              </w:tc>
              <w:tc>
                <w:tcPr>
                  <w:tcW w:w="212"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r>
                    <w:rPr>
                      <w:rFonts w:hint="eastAsia" w:ascii="宋体" w:hAnsi="宋体" w:eastAsia="宋体" w:cs="宋体"/>
                      <w:sz w:val="20"/>
                      <w:szCs w:val="20"/>
                    </w:rPr>
                    <w:t>每学期4学时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val="en-US" w:eastAsia="zh-CN"/>
                    </w:rPr>
                  </w:pPr>
                  <w:r>
                    <w:rPr>
                      <w:rFonts w:hint="eastAsia"/>
                      <w:sz w:val="21"/>
                      <w:szCs w:val="21"/>
                      <w:lang w:val="en-US" w:eastAsia="zh-CN"/>
                    </w:rPr>
                    <w:t>11</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20011212</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高职数学</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选</w:t>
                  </w:r>
                </w:p>
                <w:p>
                  <w:pPr>
                    <w:pStyle w:val="2"/>
                    <w:rPr>
                      <w:rFonts w:hint="eastAsia"/>
                      <w:sz w:val="21"/>
                      <w:szCs w:val="21"/>
                    </w:rPr>
                  </w:pPr>
                </w:p>
                <w:p>
                  <w:pPr>
                    <w:pStyle w:val="2"/>
                    <w:rPr>
                      <w:rFonts w:hint="eastAsia"/>
                      <w:sz w:val="21"/>
                      <w:szCs w:val="21"/>
                    </w:rPr>
                  </w:pPr>
                </w:p>
                <w:p>
                  <w:pPr>
                    <w:pStyle w:val="2"/>
                    <w:rPr>
                      <w:rFonts w:hint="eastAsia"/>
                      <w:sz w:val="21"/>
                      <w:szCs w:val="21"/>
                    </w:rPr>
                  </w:pPr>
                </w:p>
                <w:p>
                  <w:pPr>
                    <w:pStyle w:val="2"/>
                    <w:ind w:left="0" w:leftChars="0" w:firstLine="0" w:firstLineChars="0"/>
                    <w:rPr>
                      <w:rFonts w:hint="eastAsia"/>
                      <w:sz w:val="21"/>
                      <w:szCs w:val="21"/>
                    </w:rPr>
                  </w:pPr>
                  <w:r>
                    <w:rPr>
                      <w:rFonts w:hint="eastAsia"/>
                      <w:sz w:val="21"/>
                      <w:szCs w:val="21"/>
                    </w:rPr>
                    <w:t>修</w:t>
                  </w: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20015214</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高职语文</w:t>
                  </w:r>
                </w:p>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（应用文写作）</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r>
                    <w:rPr>
                      <w:rFonts w:hint="eastAsia" w:ascii="宋体" w:hAnsi="宋体" w:eastAsia="宋体" w:cs="宋体"/>
                      <w:sz w:val="20"/>
                      <w:szCs w:val="20"/>
                    </w:rPr>
                    <w:t>规定选修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val="en-US" w:eastAsia="zh-CN"/>
                    </w:rPr>
                  </w:pPr>
                  <w:r>
                    <w:rPr>
                      <w:rFonts w:hint="eastAsia"/>
                      <w:sz w:val="21"/>
                      <w:szCs w:val="21"/>
                      <w:lang w:val="en-US" w:eastAsia="zh-CN"/>
                    </w:rPr>
                    <w:t>2</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09015330</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中共党史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top"/>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restart"/>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r>
                    <w:rPr>
                      <w:rFonts w:hint="eastAsia" w:ascii="宋体" w:hAnsi="宋体" w:eastAsia="宋体" w:cs="宋体"/>
                      <w:sz w:val="20"/>
                      <w:szCs w:val="20"/>
                    </w:rPr>
                    <w:t>任选一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3</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09015331</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新中国史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top"/>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4</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09015332</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改革开放史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top"/>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5</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09015333</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社会主义发展史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top"/>
                </w:tcPr>
                <w:p>
                  <w:pPr>
                    <w:pStyle w:val="2"/>
                    <w:rPr>
                      <w:rFonts w:hint="eastAsia"/>
                      <w:sz w:val="21"/>
                      <w:szCs w:val="21"/>
                    </w:rPr>
                  </w:pPr>
                  <w:r>
                    <w:rPr>
                      <w:rFonts w:hint="eastAsia"/>
                      <w:sz w:val="21"/>
                      <w:szCs w:val="21"/>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6</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09015322</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职业礼仪</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restart"/>
                  <w:tcBorders>
                    <w:tl2br w:val="nil"/>
                    <w:tr2bl w:val="nil"/>
                  </w:tcBorders>
                  <w:tcMar>
                    <w:left w:w="0" w:type="dxa"/>
                    <w:right w:w="0" w:type="dxa"/>
                  </w:tcMar>
                  <w:vAlign w:val="center"/>
                </w:tcPr>
                <w:p>
                  <w:pPr>
                    <w:pStyle w:val="2"/>
                    <w:ind w:left="0" w:leftChars="0" w:firstLine="0" w:firstLineChars="0"/>
                    <w:jc w:val="left"/>
                    <w:rPr>
                      <w:rFonts w:hint="eastAsia" w:ascii="宋体" w:hAnsi="宋体" w:eastAsia="宋体" w:cs="宋体"/>
                      <w:sz w:val="20"/>
                      <w:szCs w:val="20"/>
                    </w:rPr>
                  </w:pPr>
                  <w:r>
                    <w:rPr>
                      <w:rFonts w:hint="eastAsia" w:ascii="宋体" w:hAnsi="宋体" w:eastAsia="宋体" w:cs="宋体"/>
                      <w:sz w:val="20"/>
                      <w:szCs w:val="20"/>
                    </w:rPr>
                    <w:t>任选二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7</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09015323</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创新创业教育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8</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09015324</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中华优秀传统文化</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9</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09015325</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美育教育（公共艺术）</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10</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09015326</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山西故事</w:t>
                  </w:r>
                </w:p>
              </w:tc>
              <w:tc>
                <w:tcPr>
                  <w:tcW w:w="307" w:type="pct"/>
                  <w:tcBorders>
                    <w:tl2br w:val="nil"/>
                    <w:tr2bl w:val="nil"/>
                  </w:tcBorders>
                  <w:vAlign w:val="center"/>
                </w:tcPr>
                <w:p>
                  <w:pPr>
                    <w:pStyle w:val="2"/>
                    <w:keepNext w:val="0"/>
                    <w:keepLines w:val="0"/>
                    <w:pageBreakBefore w:val="0"/>
                    <w:widowControl w:val="0"/>
                    <w:tabs>
                      <w:tab w:val="center" w:pos="186"/>
                    </w:tabs>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11</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09015327</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中国历史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12</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09015328</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碳中和与绿色发展</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13</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09015329</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知识论导论：我们能知道什么（网络课程）</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14</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09015330</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光影中国（网络课程）</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32</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32</w:t>
                  </w:r>
                </w:p>
              </w:tc>
              <w:tc>
                <w:tcPr>
                  <w:tcW w:w="260" w:type="pct"/>
                  <w:tcBorders>
                    <w:tl2br w:val="nil"/>
                    <w:tr2bl w:val="nil"/>
                  </w:tcBorders>
                  <w:vAlign w:val="center"/>
                </w:tcPr>
                <w:p>
                  <w:pPr>
                    <w:pStyle w:val="2"/>
                    <w:rPr>
                      <w:rFonts w:hint="eastAsia"/>
                      <w:sz w:val="21"/>
                      <w:szCs w:val="21"/>
                    </w:rPr>
                  </w:pPr>
                  <w:r>
                    <w:rPr>
                      <w:rFonts w:hint="eastAsia"/>
                      <w:sz w:val="21"/>
                      <w:szCs w:val="21"/>
                    </w:rPr>
                    <w:t>0</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42"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实践课</w:t>
                  </w: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19134304</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入学及专业认知教育</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24</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0</w:t>
                  </w:r>
                </w:p>
              </w:tc>
              <w:tc>
                <w:tcPr>
                  <w:tcW w:w="260" w:type="pct"/>
                  <w:tcBorders>
                    <w:tl2br w:val="nil"/>
                    <w:tr2bl w:val="nil"/>
                  </w:tcBorders>
                  <w:vAlign w:val="center"/>
                </w:tcPr>
                <w:p>
                  <w:pPr>
                    <w:pStyle w:val="2"/>
                    <w:rPr>
                      <w:rFonts w:hint="eastAsia"/>
                      <w:sz w:val="21"/>
                      <w:szCs w:val="21"/>
                    </w:rPr>
                  </w:pPr>
                  <w:r>
                    <w:rPr>
                      <w:rFonts w:hint="eastAsia"/>
                      <w:sz w:val="21"/>
                      <w:szCs w:val="21"/>
                    </w:rPr>
                    <w:t>24</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2</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rPr>
                    <w:t>10014301</w:t>
                  </w:r>
                </w:p>
              </w:tc>
              <w:tc>
                <w:tcPr>
                  <w:tcW w:w="1183"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sz w:val="21"/>
                      <w:szCs w:val="21"/>
                    </w:rPr>
                  </w:pPr>
                  <w:r>
                    <w:rPr>
                      <w:rFonts w:hint="eastAsia"/>
                      <w:sz w:val="21"/>
                      <w:szCs w:val="21"/>
                    </w:rPr>
                    <w:t>军事教育实践</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24</w:t>
                  </w:r>
                </w:p>
              </w:tc>
              <w:tc>
                <w:tcPr>
                  <w:tcW w:w="248" w:type="pct"/>
                  <w:tcBorders>
                    <w:tl2br w:val="nil"/>
                    <w:tr2bl w:val="nil"/>
                  </w:tcBorders>
                  <w:vAlign w:val="center"/>
                </w:tcPr>
                <w:p>
                  <w:pPr>
                    <w:pStyle w:val="2"/>
                    <w:ind w:left="0" w:leftChars="0" w:firstLine="0" w:firstLineChars="0"/>
                    <w:rPr>
                      <w:rFonts w:hint="eastAsia"/>
                      <w:sz w:val="21"/>
                      <w:szCs w:val="21"/>
                    </w:rPr>
                  </w:pPr>
                  <w:r>
                    <w:rPr>
                      <w:rFonts w:hint="eastAsia"/>
                      <w:sz w:val="21"/>
                      <w:szCs w:val="21"/>
                    </w:rPr>
                    <w:t>0</w:t>
                  </w:r>
                </w:p>
              </w:tc>
              <w:tc>
                <w:tcPr>
                  <w:tcW w:w="260" w:type="pct"/>
                  <w:tcBorders>
                    <w:tl2br w:val="nil"/>
                    <w:tr2bl w:val="nil"/>
                  </w:tcBorders>
                  <w:vAlign w:val="center"/>
                </w:tcPr>
                <w:p>
                  <w:pPr>
                    <w:pStyle w:val="2"/>
                    <w:rPr>
                      <w:rFonts w:hint="eastAsia"/>
                      <w:sz w:val="21"/>
                      <w:szCs w:val="21"/>
                    </w:rPr>
                  </w:pPr>
                  <w:r>
                    <w:rPr>
                      <w:rFonts w:hint="eastAsia"/>
                      <w:sz w:val="21"/>
                      <w:szCs w:val="21"/>
                    </w:rPr>
                    <w:t>24</w:t>
                  </w:r>
                </w:p>
              </w:tc>
              <w:tc>
                <w:tcPr>
                  <w:tcW w:w="271"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1</w:t>
                  </w:r>
                </w:p>
              </w:tc>
              <w:tc>
                <w:tcPr>
                  <w:tcW w:w="272"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0" w:hRule="atLeast"/>
                <w:jc w:val="center"/>
              </w:trPr>
              <w:tc>
                <w:tcPr>
                  <w:tcW w:w="2668" w:type="pct"/>
                  <w:gridSpan w:val="6"/>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r>
                    <w:rPr>
                      <w:rFonts w:hint="eastAsia"/>
                      <w:b/>
                      <w:bCs/>
                      <w:sz w:val="21"/>
                      <w:szCs w:val="21"/>
                    </w:rPr>
                    <w:t>小计</w:t>
                  </w:r>
                </w:p>
              </w:tc>
              <w:tc>
                <w:tcPr>
                  <w:tcW w:w="213"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592</w:t>
                  </w:r>
                </w:p>
              </w:tc>
              <w:tc>
                <w:tcPr>
                  <w:tcW w:w="248" w:type="pct"/>
                  <w:tcBorders>
                    <w:tl2br w:val="nil"/>
                    <w:tr2bl w:val="nil"/>
                  </w:tcBorders>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462</w:t>
                  </w:r>
                </w:p>
              </w:tc>
              <w:tc>
                <w:tcPr>
                  <w:tcW w:w="260" w:type="pct"/>
                  <w:tcBorders>
                    <w:tl2br w:val="nil"/>
                    <w:tr2bl w:val="nil"/>
                  </w:tcBorders>
                  <w:vAlign w:val="center"/>
                </w:tcPr>
                <w:p>
                  <w:pPr>
                    <w:pStyle w:val="2"/>
                    <w:ind w:left="0" w:leftChars="0" w:firstLine="0" w:firstLineChars="0"/>
                    <w:rPr>
                      <w:rFonts w:hint="eastAsia"/>
                      <w:b/>
                      <w:bCs/>
                      <w:sz w:val="21"/>
                      <w:szCs w:val="21"/>
                    </w:rPr>
                  </w:pPr>
                  <w:r>
                    <w:rPr>
                      <w:rFonts w:hint="eastAsia"/>
                      <w:b/>
                      <w:bCs/>
                      <w:sz w:val="21"/>
                      <w:szCs w:val="21"/>
                    </w:rPr>
                    <w:t>130</w:t>
                  </w:r>
                </w:p>
              </w:tc>
              <w:tc>
                <w:tcPr>
                  <w:tcW w:w="271" w:type="pct"/>
                  <w:tcBorders>
                    <w:tl2br w:val="nil"/>
                    <w:tr2bl w:val="nil"/>
                  </w:tcBorders>
                  <w:tcMar>
                    <w:left w:w="0" w:type="dxa"/>
                    <w:right w:w="0" w:type="dxa"/>
                  </w:tcMar>
                  <w:vAlign w:val="center"/>
                </w:tcPr>
                <w:p>
                  <w:pPr>
                    <w:pStyle w:val="2"/>
                    <w:rPr>
                      <w:rFonts w:hint="eastAsia"/>
                      <w:b/>
                      <w:bCs/>
                      <w:sz w:val="21"/>
                      <w:szCs w:val="21"/>
                      <w:lang w:val="en-US" w:eastAsia="zh-CN"/>
                    </w:rPr>
                  </w:pPr>
                  <w:r>
                    <w:rPr>
                      <w:rFonts w:hint="eastAsia"/>
                      <w:b/>
                      <w:bCs/>
                      <w:sz w:val="21"/>
                      <w:szCs w:val="21"/>
                      <w:lang w:val="en-US" w:eastAsia="zh-CN"/>
                    </w:rPr>
                    <w:t>37</w:t>
                  </w:r>
                </w:p>
              </w:tc>
              <w:tc>
                <w:tcPr>
                  <w:tcW w:w="272" w:type="pct"/>
                  <w:tcBorders>
                    <w:tl2br w:val="nil"/>
                    <w:tr2bl w:val="nil"/>
                  </w:tcBorders>
                  <w:tcMar>
                    <w:left w:w="0" w:type="dxa"/>
                    <w:right w:w="0" w:type="dxa"/>
                  </w:tcMar>
                  <w:vAlign w:val="center"/>
                </w:tcPr>
                <w:p>
                  <w:pPr>
                    <w:pStyle w:val="2"/>
                    <w:rPr>
                      <w:rFonts w:hint="eastAsia"/>
                      <w:b/>
                      <w:bCs/>
                      <w:sz w:val="21"/>
                      <w:szCs w:val="21"/>
                      <w:lang w:val="en-US" w:eastAsia="zh-CN"/>
                    </w:rPr>
                  </w:pPr>
                  <w:r>
                    <w:rPr>
                      <w:rFonts w:hint="eastAsia"/>
                      <w:b/>
                      <w:bCs/>
                      <w:sz w:val="21"/>
                      <w:szCs w:val="21"/>
                      <w:lang w:val="en-US" w:eastAsia="zh-CN"/>
                    </w:rPr>
                    <w:t>15</w:t>
                  </w:r>
                </w:p>
              </w:tc>
              <w:tc>
                <w:tcPr>
                  <w:tcW w:w="284" w:type="pct"/>
                  <w:tcBorders>
                    <w:tl2br w:val="nil"/>
                    <w:tr2bl w:val="nil"/>
                  </w:tcBorders>
                  <w:tcMar>
                    <w:left w:w="0" w:type="dxa"/>
                    <w:right w:w="0" w:type="dxa"/>
                  </w:tcMar>
                  <w:vAlign w:val="center"/>
                </w:tcPr>
                <w:p>
                  <w:pPr>
                    <w:pStyle w:val="2"/>
                    <w:rPr>
                      <w:rFonts w:hint="eastAsia"/>
                      <w:b/>
                      <w:bCs/>
                      <w:sz w:val="21"/>
                      <w:szCs w:val="21"/>
                    </w:rPr>
                  </w:pPr>
                  <w:r>
                    <w:rPr>
                      <w:rFonts w:hint="eastAsia"/>
                      <w:b/>
                      <w:bCs/>
                      <w:sz w:val="21"/>
                      <w:szCs w:val="21"/>
                    </w:rPr>
                    <w:t>7</w:t>
                  </w:r>
                </w:p>
              </w:tc>
              <w:tc>
                <w:tcPr>
                  <w:tcW w:w="212" w:type="pct"/>
                  <w:tcBorders>
                    <w:tl2br w:val="nil"/>
                    <w:tr2bl w:val="nil"/>
                  </w:tcBorders>
                  <w:tcMar>
                    <w:left w:w="0" w:type="dxa"/>
                    <w:right w:w="0" w:type="dxa"/>
                  </w:tcMar>
                  <w:vAlign w:val="center"/>
                </w:tcPr>
                <w:p>
                  <w:pPr>
                    <w:pStyle w:val="2"/>
                    <w:ind w:left="0" w:leftChars="0" w:firstLine="0" w:firstLineChars="0"/>
                    <w:rPr>
                      <w:rFonts w:hint="eastAsia"/>
                      <w:b/>
                      <w:bCs/>
                      <w:sz w:val="21"/>
                      <w:szCs w:val="21"/>
                    </w:rPr>
                  </w:pPr>
                  <w:r>
                    <w:rPr>
                      <w:rFonts w:hint="eastAsia"/>
                      <w:b/>
                      <w:bCs/>
                      <w:sz w:val="21"/>
                      <w:szCs w:val="21"/>
                    </w:rPr>
                    <w:t>17</w:t>
                  </w:r>
                </w:p>
              </w:tc>
              <w:tc>
                <w:tcPr>
                  <w:tcW w:w="248" w:type="pct"/>
                  <w:tcBorders>
                    <w:tl2br w:val="nil"/>
                    <w:tr2bl w:val="nil"/>
                  </w:tcBorders>
                  <w:tcMar>
                    <w:left w:w="0" w:type="dxa"/>
                    <w:right w:w="0" w:type="dxa"/>
                  </w:tcMar>
                  <w:vAlign w:val="center"/>
                </w:tcPr>
                <w:p>
                  <w:pPr>
                    <w:pStyle w:val="2"/>
                    <w:rPr>
                      <w:rFonts w:hint="eastAsia"/>
                      <w:b/>
                      <w:bCs/>
                      <w:sz w:val="21"/>
                      <w:szCs w:val="21"/>
                    </w:rPr>
                  </w:pPr>
                </w:p>
              </w:tc>
              <w:tc>
                <w:tcPr>
                  <w:tcW w:w="319" w:type="pct"/>
                  <w:tcBorders>
                    <w:tl2br w:val="nil"/>
                    <w:tr2bl w:val="nil"/>
                  </w:tcBorders>
                  <w:tcMar>
                    <w:left w:w="0" w:type="dxa"/>
                    <w:right w:w="0" w:type="dxa"/>
                  </w:tcMar>
                  <w:vAlign w:val="center"/>
                </w:tcPr>
                <w:p>
                  <w:pPr>
                    <w:pStyle w:val="2"/>
                    <w:rPr>
                      <w:rFonts w:hint="eastAsia"/>
                      <w:b/>
                      <w:bCs/>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专业</w:t>
                  </w:r>
                </w:p>
                <w:p>
                  <w:pPr>
                    <w:pStyle w:val="2"/>
                    <w:ind w:left="0" w:leftChars="0" w:firstLine="0" w:firstLineChars="0"/>
                    <w:rPr>
                      <w:rFonts w:hint="eastAsia"/>
                      <w:sz w:val="21"/>
                      <w:szCs w:val="21"/>
                    </w:rPr>
                  </w:pPr>
                  <w:r>
                    <w:rPr>
                      <w:rFonts w:hint="eastAsia"/>
                      <w:sz w:val="21"/>
                      <w:szCs w:val="21"/>
                    </w:rPr>
                    <w:t>课</w:t>
                  </w:r>
                </w:p>
              </w:tc>
              <w:tc>
                <w:tcPr>
                  <w:tcW w:w="171"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基础课</w:t>
                  </w: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042201</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lang w:eastAsia="zh-CN"/>
                    </w:rPr>
                    <w:t>铁道</w:t>
                  </w:r>
                  <w:r>
                    <w:rPr>
                      <w:rFonts w:hint="eastAsia"/>
                      <w:sz w:val="21"/>
                      <w:szCs w:val="21"/>
                    </w:rPr>
                    <w:t>概论</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eastAsia="zh-CN"/>
                    </w:rPr>
                  </w:pPr>
                  <w:r>
                    <w:rPr>
                      <w:rFonts w:hint="eastAsia"/>
                      <w:sz w:val="21"/>
                      <w:szCs w:val="21"/>
                      <w:lang w:eastAsia="zh-CN"/>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28</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4</w:t>
                  </w:r>
                </w:p>
              </w:tc>
              <w:tc>
                <w:tcPr>
                  <w:tcW w:w="271" w:type="pct"/>
                  <w:tcBorders>
                    <w:tl2br w:val="nil"/>
                    <w:tr2bl w:val="nil"/>
                  </w:tcBorders>
                  <w:tcMar>
                    <w:left w:w="0" w:type="dxa"/>
                    <w:right w:w="0" w:type="dxa"/>
                  </w:tcMar>
                  <w:vAlign w:val="center"/>
                </w:tcPr>
                <w:p>
                  <w:pPr>
                    <w:pStyle w:val="2"/>
                    <w:rPr>
                      <w:rFonts w:hint="eastAsia"/>
                      <w:sz w:val="21"/>
                      <w:szCs w:val="21"/>
                      <w:lang w:eastAsia="zh-CN"/>
                    </w:rPr>
                  </w:pPr>
                  <w:r>
                    <w:rPr>
                      <w:rFonts w:hint="eastAsia"/>
                      <w:sz w:val="21"/>
                      <w:szCs w:val="21"/>
                      <w:lang w:val="en-US" w:eastAsia="zh-CN"/>
                    </w:rPr>
                    <w:t>2</w:t>
                  </w:r>
                </w:p>
              </w:tc>
              <w:tc>
                <w:tcPr>
                  <w:tcW w:w="272" w:type="pct"/>
                  <w:tcBorders>
                    <w:tl2br w:val="nil"/>
                    <w:tr2bl w:val="nil"/>
                  </w:tcBorders>
                  <w:tcMar>
                    <w:left w:w="0" w:type="dxa"/>
                    <w:right w:w="0" w:type="dxa"/>
                  </w:tcMar>
                  <w:vAlign w:val="center"/>
                </w:tcPr>
                <w:p>
                  <w:pPr>
                    <w:pStyle w:val="2"/>
                    <w:rPr>
                      <w:rFonts w:hint="eastAsia"/>
                      <w:sz w:val="21"/>
                      <w:szCs w:val="21"/>
                      <w:lang w:eastAsia="zh-CN"/>
                    </w:rPr>
                  </w:pPr>
                  <w:r>
                    <w:rPr>
                      <w:rFonts w:hint="eastAsia"/>
                      <w:sz w:val="21"/>
                      <w:szCs w:val="21"/>
                      <w:lang w:val="en-US" w:eastAsia="zh-CN"/>
                    </w:rPr>
                    <w:t>2</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2</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042202</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rPr>
                    <w:t>工程制图</w:t>
                  </w:r>
                  <w:r>
                    <w:rPr>
                      <w:rFonts w:hint="eastAsia"/>
                      <w:sz w:val="21"/>
                      <w:szCs w:val="21"/>
                      <w:lang w:eastAsia="zh-CN"/>
                    </w:rPr>
                    <w:t>与</w:t>
                  </w:r>
                  <w:r>
                    <w:rPr>
                      <w:rFonts w:hint="eastAsia"/>
                      <w:sz w:val="21"/>
                      <w:szCs w:val="21"/>
                      <w:lang w:val="en-US" w:eastAsia="zh-CN"/>
                    </w:rPr>
                    <w:t>CAD</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eastAsia="zh-CN"/>
                    </w:rPr>
                  </w:pPr>
                  <w:r>
                    <w:rPr>
                      <w:rFonts w:hint="eastAsia"/>
                      <w:sz w:val="21"/>
                      <w:szCs w:val="21"/>
                      <w:lang w:eastAsia="zh-CN"/>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64</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40</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71" w:type="pct"/>
                  <w:tcBorders>
                    <w:tl2br w:val="nil"/>
                    <w:tr2bl w:val="nil"/>
                  </w:tcBorders>
                  <w:tcMar>
                    <w:left w:w="0" w:type="dxa"/>
                    <w:right w:w="0" w:type="dxa"/>
                  </w:tcMar>
                  <w:vAlign w:val="center"/>
                </w:tcPr>
                <w:p>
                  <w:pPr>
                    <w:pStyle w:val="2"/>
                    <w:rPr>
                      <w:rFonts w:hint="eastAsia"/>
                      <w:sz w:val="21"/>
                      <w:szCs w:val="21"/>
                      <w:lang w:eastAsia="zh-CN"/>
                    </w:rPr>
                  </w:pPr>
                  <w:r>
                    <w:rPr>
                      <w:rFonts w:hint="eastAsia"/>
                      <w:sz w:val="21"/>
                      <w:szCs w:val="21"/>
                      <w:lang w:val="en-US" w:eastAsia="zh-CN"/>
                    </w:rPr>
                    <w:t>4</w:t>
                  </w:r>
                </w:p>
              </w:tc>
              <w:tc>
                <w:tcPr>
                  <w:tcW w:w="27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4</w:t>
                  </w: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3</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042203</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lang w:eastAsia="zh-CN"/>
                    </w:rPr>
                    <w:t>工程</w:t>
                  </w:r>
                  <w:r>
                    <w:rPr>
                      <w:rFonts w:hint="eastAsia"/>
                      <w:sz w:val="21"/>
                      <w:szCs w:val="21"/>
                    </w:rPr>
                    <w:t>材料</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48</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36</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12</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7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47"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4</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042204</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工程力学</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48</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40</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8</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72" w:type="pct"/>
                  <w:tcBorders>
                    <w:tl2br w:val="nil"/>
                    <w:tr2bl w:val="nil"/>
                  </w:tcBorders>
                  <w:tcMar>
                    <w:left w:w="0" w:type="dxa"/>
                    <w:right w:w="0" w:type="dxa"/>
                  </w:tcMar>
                  <w:vAlign w:val="center"/>
                </w:tcPr>
                <w:p>
                  <w:pPr>
                    <w:pStyle w:val="2"/>
                    <w:rPr>
                      <w:rFonts w:hint="eastAsia"/>
                      <w:sz w:val="21"/>
                      <w:szCs w:val="21"/>
                      <w:lang w:val="en-US" w:eastAsia="zh-CN"/>
                    </w:rPr>
                  </w:pP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5</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042205</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lang w:eastAsia="zh-CN"/>
                    </w:rPr>
                    <w:t>工程</w:t>
                  </w:r>
                  <w:r>
                    <w:rPr>
                      <w:rFonts w:hint="eastAsia"/>
                      <w:sz w:val="21"/>
                      <w:szCs w:val="21"/>
                    </w:rPr>
                    <w:t>测量</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lang w:val="en-US" w:eastAsia="zh-CN"/>
                    </w:rPr>
                    <w:t>64</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4</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4</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核心课</w:t>
                  </w: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rPr>
                  </w:pPr>
                  <w:r>
                    <w:rPr>
                      <w:rFonts w:hint="eastAsia"/>
                      <w:sz w:val="21"/>
                      <w:szCs w:val="21"/>
                    </w:rPr>
                    <w:t>1</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043201</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lang w:eastAsia="zh-CN"/>
                    </w:rPr>
                    <w:t>铁路桥梁施工与维护</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48</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16</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12" w:type="pct"/>
                  <w:tcBorders>
                    <w:tl2br w:val="nil"/>
                    <w:tr2bl w:val="nil"/>
                  </w:tcBorders>
                  <w:tcMar>
                    <w:left w:w="0" w:type="dxa"/>
                    <w:right w:w="0" w:type="dxa"/>
                  </w:tcMar>
                  <w:vAlign w:val="center"/>
                </w:tcPr>
                <w:p>
                  <w:pPr>
                    <w:pStyle w:val="2"/>
                    <w:rPr>
                      <w:rFonts w:hint="eastAsia"/>
                      <w:sz w:val="21"/>
                      <w:szCs w:val="21"/>
                      <w:lang w:eastAsia="zh-CN"/>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eastAsia="zh-CN"/>
                    </w:rPr>
                  </w:pPr>
                  <w:r>
                    <w:rPr>
                      <w:rFonts w:hint="eastAsia"/>
                      <w:sz w:val="21"/>
                      <w:szCs w:val="21"/>
                      <w:lang w:val="en-US" w:eastAsia="zh-CN"/>
                    </w:rPr>
                    <w:t>2</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043202</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lang w:eastAsia="zh-CN"/>
                    </w:rPr>
                    <w:t>铁路路基施工与维护</w:t>
                  </w:r>
                </w:p>
              </w:tc>
              <w:tc>
                <w:tcPr>
                  <w:tcW w:w="307" w:type="pct"/>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8</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12" w:type="pct"/>
                  <w:tcBorders>
                    <w:tl2br w:val="nil"/>
                    <w:tr2bl w:val="nil"/>
                  </w:tcBorders>
                  <w:tcMar>
                    <w:left w:w="0" w:type="dxa"/>
                    <w:right w:w="0" w:type="dxa"/>
                  </w:tcMar>
                  <w:vAlign w:val="center"/>
                </w:tcPr>
                <w:p>
                  <w:pPr>
                    <w:pStyle w:val="2"/>
                    <w:rPr>
                      <w:rFonts w:hint="eastAsia"/>
                      <w:sz w:val="21"/>
                      <w:szCs w:val="21"/>
                      <w:lang w:eastAsia="zh-CN"/>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eastAsia="zh-CN"/>
                    </w:rPr>
                  </w:pPr>
                  <w:r>
                    <w:rPr>
                      <w:rFonts w:hint="eastAsia"/>
                      <w:sz w:val="21"/>
                      <w:szCs w:val="21"/>
                      <w:lang w:val="en-US" w:eastAsia="zh-CN"/>
                    </w:rPr>
                    <w:t>3</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043203</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lang w:eastAsia="zh-CN"/>
                    </w:rPr>
                    <w:t>铁路轨道构造与施工</w:t>
                  </w:r>
                </w:p>
              </w:tc>
              <w:tc>
                <w:tcPr>
                  <w:tcW w:w="307" w:type="pct"/>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试</w:t>
                  </w:r>
                </w:p>
              </w:tc>
              <w:tc>
                <w:tcPr>
                  <w:tcW w:w="213" w:type="pct"/>
                  <w:tcBorders>
                    <w:tl2br w:val="nil"/>
                    <w:tr2bl w:val="nil"/>
                  </w:tcBorders>
                  <w:tcMar>
                    <w:left w:w="0" w:type="dxa"/>
                    <w:right w:w="0" w:type="dxa"/>
                  </w:tcMar>
                </w:tcPr>
                <w:p>
                  <w:pPr>
                    <w:pStyle w:val="2"/>
                    <w:ind w:left="0" w:leftChars="0" w:firstLine="0" w:firstLineChars="0"/>
                    <w:rPr>
                      <w:rFonts w:hint="eastAsia"/>
                      <w:sz w:val="21"/>
                      <w:szCs w:val="21"/>
                      <w:lang w:val="en-US" w:eastAsia="zh-CN"/>
                    </w:rPr>
                  </w:pPr>
                  <w:r>
                    <w:rPr>
                      <w:rFonts w:hint="eastAsia"/>
                      <w:sz w:val="21"/>
                      <w:szCs w:val="21"/>
                      <w:lang w:val="en-US" w:eastAsia="zh-CN"/>
                    </w:rPr>
                    <w:t>64</w:t>
                  </w:r>
                </w:p>
              </w:tc>
              <w:tc>
                <w:tcPr>
                  <w:tcW w:w="248"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48</w:t>
                  </w:r>
                </w:p>
              </w:tc>
              <w:tc>
                <w:tcPr>
                  <w:tcW w:w="260"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16</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4</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4</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val="en-US" w:eastAsia="zh-CN"/>
                    </w:rPr>
                  </w:pPr>
                  <w:r>
                    <w:rPr>
                      <w:rFonts w:hint="eastAsia"/>
                      <w:sz w:val="21"/>
                      <w:szCs w:val="21"/>
                      <w:lang w:val="en-US" w:eastAsia="zh-CN"/>
                    </w:rPr>
                    <w:t>4</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043205</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铁路轨道维护</w:t>
                  </w:r>
                </w:p>
              </w:tc>
              <w:tc>
                <w:tcPr>
                  <w:tcW w:w="307" w:type="pct"/>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试</w:t>
                  </w:r>
                </w:p>
              </w:tc>
              <w:tc>
                <w:tcPr>
                  <w:tcW w:w="213" w:type="pct"/>
                  <w:tcBorders>
                    <w:tl2br w:val="nil"/>
                    <w:tr2bl w:val="nil"/>
                  </w:tcBorders>
                  <w:tcMar>
                    <w:left w:w="0" w:type="dxa"/>
                    <w:right w:w="0" w:type="dxa"/>
                  </w:tcMar>
                </w:tcPr>
                <w:p>
                  <w:pPr>
                    <w:pStyle w:val="2"/>
                    <w:ind w:left="0" w:leftChars="0" w:firstLine="0" w:firstLineChars="0"/>
                    <w:rPr>
                      <w:rFonts w:hint="eastAsia"/>
                      <w:sz w:val="21"/>
                      <w:szCs w:val="21"/>
                      <w:lang w:val="en-US" w:eastAsia="zh-CN"/>
                    </w:rPr>
                  </w:pPr>
                  <w:r>
                    <w:rPr>
                      <w:rFonts w:hint="eastAsia"/>
                      <w:sz w:val="21"/>
                      <w:szCs w:val="21"/>
                      <w:lang w:val="en-US" w:eastAsia="zh-CN"/>
                    </w:rPr>
                    <w:t>48</w:t>
                  </w:r>
                </w:p>
              </w:tc>
              <w:tc>
                <w:tcPr>
                  <w:tcW w:w="248"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60"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3</w:t>
                  </w: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eastAsia="zh-CN"/>
                    </w:rPr>
                  </w:pPr>
                  <w:r>
                    <w:rPr>
                      <w:rFonts w:hint="eastAsia"/>
                      <w:sz w:val="21"/>
                      <w:szCs w:val="21"/>
                      <w:lang w:val="en-US" w:eastAsia="zh-CN"/>
                    </w:rPr>
                    <w:t>5</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043206</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eastAsia="zh-CN"/>
                    </w:rPr>
                    <w:t>铁路线路检测监测与数据分析</w:t>
                  </w:r>
                </w:p>
              </w:tc>
              <w:tc>
                <w:tcPr>
                  <w:tcW w:w="307"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试</w:t>
                  </w:r>
                </w:p>
              </w:tc>
              <w:tc>
                <w:tcPr>
                  <w:tcW w:w="213"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48"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16</w:t>
                  </w:r>
                </w:p>
              </w:tc>
              <w:tc>
                <w:tcPr>
                  <w:tcW w:w="260" w:type="pct"/>
                  <w:tcBorders>
                    <w:tl2br w:val="nil"/>
                    <w:tr2bl w:val="nil"/>
                  </w:tcBorders>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16</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eastAsia="zh-CN"/>
                    </w:rPr>
                    <w:t>拓展课</w:t>
                  </w:r>
                </w:p>
              </w:tc>
              <w:tc>
                <w:tcPr>
                  <w:tcW w:w="247" w:type="pct"/>
                  <w:tcBorders>
                    <w:tl2br w:val="nil"/>
                    <w:tr2bl w:val="nil"/>
                  </w:tcBorders>
                  <w:tcMar>
                    <w:left w:w="0" w:type="dxa"/>
                    <w:right w:w="0" w:type="dxa"/>
                  </w:tcMar>
                  <w:vAlign w:val="center"/>
                </w:tcPr>
                <w:p>
                  <w:pPr>
                    <w:pStyle w:val="2"/>
                    <w:ind w:left="0" w:leftChars="0" w:firstLine="0" w:firstLineChars="0"/>
                    <w:jc w:val="center"/>
                    <w:rPr>
                      <w:rFonts w:hint="eastAsia"/>
                      <w:sz w:val="21"/>
                      <w:szCs w:val="21"/>
                      <w:lang w:val="en-US" w:eastAsia="zh-CN"/>
                    </w:rPr>
                  </w:pPr>
                  <w:r>
                    <w:rPr>
                      <w:rFonts w:hint="eastAsia"/>
                      <w:sz w:val="21"/>
                      <w:szCs w:val="21"/>
                      <w:lang w:val="en-US" w:eastAsia="zh-CN"/>
                    </w:rPr>
                    <w:t>1</w:t>
                  </w:r>
                </w:p>
              </w:tc>
              <w:tc>
                <w:tcPr>
                  <w:tcW w:w="550" w:type="pct"/>
                  <w:tcBorders>
                    <w:tl2br w:val="nil"/>
                    <w:tr2bl w:val="nil"/>
                  </w:tcBorders>
                  <w:tcMar>
                    <w:left w:w="0" w:type="dxa"/>
                    <w:right w:w="0" w:type="dxa"/>
                  </w:tcMar>
                  <w:vAlign w:val="top"/>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046201</w:t>
                  </w:r>
                </w:p>
              </w:tc>
              <w:tc>
                <w:tcPr>
                  <w:tcW w:w="1183" w:type="pct"/>
                  <w:tcBorders>
                    <w:tl2br w:val="nil"/>
                    <w:tr2bl w:val="nil"/>
                  </w:tcBorders>
                  <w:tcMar>
                    <w:left w:w="0" w:type="dxa"/>
                    <w:right w:w="0" w:type="dxa"/>
                  </w:tcMar>
                  <w:vAlign w:val="top"/>
                </w:tcPr>
                <w:p>
                  <w:pPr>
                    <w:pStyle w:val="2"/>
                    <w:ind w:left="0" w:leftChars="0" w:firstLine="0" w:firstLineChars="0"/>
                    <w:jc w:val="both"/>
                    <w:rPr>
                      <w:rFonts w:hint="eastAsia"/>
                      <w:sz w:val="21"/>
                      <w:szCs w:val="21"/>
                      <w:lang w:eastAsia="zh-CN"/>
                    </w:rPr>
                  </w:pPr>
                  <w:r>
                    <w:rPr>
                      <w:rFonts w:hint="eastAsia"/>
                      <w:sz w:val="21"/>
                      <w:szCs w:val="21"/>
                      <w:lang w:eastAsia="zh-CN"/>
                    </w:rPr>
                    <w:t>招投标与合同管理</w:t>
                  </w:r>
                </w:p>
              </w:tc>
              <w:tc>
                <w:tcPr>
                  <w:tcW w:w="307" w:type="pct"/>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eastAsia="zh-CN"/>
                    </w:rPr>
                  </w:pPr>
                  <w:r>
                    <w:rPr>
                      <w:rFonts w:hint="eastAsia"/>
                      <w:sz w:val="21"/>
                      <w:szCs w:val="21"/>
                      <w:lang w:eastAsia="zh-CN"/>
                    </w:rPr>
                    <w:t>试</w:t>
                  </w:r>
                </w:p>
              </w:tc>
              <w:tc>
                <w:tcPr>
                  <w:tcW w:w="213" w:type="pct"/>
                  <w:tcBorders>
                    <w:tl2br w:val="nil"/>
                    <w:tr2bl w:val="nil"/>
                  </w:tcBorders>
                  <w:tcMar>
                    <w:left w:w="0" w:type="dxa"/>
                    <w:right w:w="0" w:type="dxa"/>
                  </w:tcMar>
                  <w:vAlign w:val="top"/>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48"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60"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eastAsia="zh-CN"/>
                    </w:rPr>
                    <w:t>规定选修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70"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vMerge w:val="restart"/>
                  <w:tcBorders>
                    <w:tl2br w:val="nil"/>
                    <w:tr2bl w:val="nil"/>
                  </w:tcBorders>
                  <w:tcMar>
                    <w:left w:w="0" w:type="dxa"/>
                    <w:right w:w="0" w:type="dxa"/>
                  </w:tcMar>
                  <w:vAlign w:val="center"/>
                </w:tcPr>
                <w:p>
                  <w:pPr>
                    <w:pStyle w:val="2"/>
                    <w:ind w:left="0" w:leftChars="0" w:firstLine="0" w:firstLineChars="0"/>
                    <w:jc w:val="both"/>
                    <w:rPr>
                      <w:rFonts w:hint="eastAsia"/>
                      <w:sz w:val="21"/>
                      <w:szCs w:val="21"/>
                      <w:lang w:val="en-US" w:eastAsia="zh-CN"/>
                    </w:rPr>
                  </w:pPr>
                  <w:r>
                    <w:rPr>
                      <w:rFonts w:hint="eastAsia"/>
                      <w:sz w:val="21"/>
                      <w:szCs w:val="21"/>
                      <w:lang w:val="en-US" w:eastAsia="zh-CN"/>
                    </w:rPr>
                    <w:t>选修</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val="en-US" w:eastAsia="zh-CN"/>
                    </w:rPr>
                  </w:pPr>
                  <w:r>
                    <w:rPr>
                      <w:rFonts w:hint="eastAsia"/>
                      <w:sz w:val="21"/>
                      <w:szCs w:val="21"/>
                      <w:lang w:val="en-US" w:eastAsia="zh-CN"/>
                    </w:rPr>
                    <w:t>14046202</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eastAsia="zh-CN"/>
                    </w:rPr>
                    <w:t>养路机械应用</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48"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20</w:t>
                  </w:r>
                </w:p>
              </w:tc>
              <w:tc>
                <w:tcPr>
                  <w:tcW w:w="260"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12</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rPr>
                    <w:t>任选</w:t>
                  </w:r>
                  <w:r>
                    <w:rPr>
                      <w:rFonts w:hint="eastAsia"/>
                      <w:sz w:val="21"/>
                      <w:szCs w:val="21"/>
                      <w:lang w:eastAsia="zh-CN"/>
                    </w:rPr>
                    <w:t>一</w:t>
                  </w:r>
                </w:p>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vMerge w:val="continue"/>
                  <w:tcBorders>
                    <w:tl2br w:val="nil"/>
                    <w:tr2bl w:val="nil"/>
                  </w:tcBorders>
                  <w:tcMar>
                    <w:left w:w="0" w:type="dxa"/>
                    <w:right w:w="0" w:type="dxa"/>
                  </w:tcMar>
                  <w:vAlign w:val="center"/>
                </w:tcPr>
                <w:p>
                  <w:pPr>
                    <w:pStyle w:val="2"/>
                    <w:jc w:val="center"/>
                    <w:rPr>
                      <w:rFonts w:hint="eastAsia"/>
                      <w:sz w:val="21"/>
                      <w:szCs w:val="21"/>
                      <w:lang w:val="en-US" w:eastAsia="zh-CN"/>
                    </w:rPr>
                  </w:pP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val="en-US" w:eastAsia="zh-CN"/>
                    </w:rPr>
                  </w:pPr>
                  <w:r>
                    <w:rPr>
                      <w:rFonts w:hint="eastAsia"/>
                      <w:sz w:val="21"/>
                      <w:szCs w:val="21"/>
                      <w:lang w:val="en-US" w:eastAsia="zh-CN"/>
                    </w:rPr>
                    <w:t>14046203</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eastAsia="zh-CN"/>
                    </w:rPr>
                    <w:t>钢轨探伤</w:t>
                  </w:r>
                </w:p>
              </w:tc>
              <w:tc>
                <w:tcPr>
                  <w:tcW w:w="307" w:type="pct"/>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vAlign w:val="top"/>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48"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20</w:t>
                  </w:r>
                </w:p>
              </w:tc>
              <w:tc>
                <w:tcPr>
                  <w:tcW w:w="260"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12</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vMerge w:val="continue"/>
                  <w:tcBorders>
                    <w:tl2br w:val="nil"/>
                    <w:tr2bl w:val="nil"/>
                  </w:tcBorders>
                  <w:tcMar>
                    <w:left w:w="0" w:type="dxa"/>
                    <w:right w:w="0" w:type="dxa"/>
                  </w:tcMar>
                  <w:vAlign w:val="center"/>
                </w:tcPr>
                <w:p>
                  <w:pPr>
                    <w:pStyle w:val="2"/>
                    <w:rPr>
                      <w:rFonts w:hint="eastAsia"/>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vMerge w:val="continue"/>
                  <w:tcBorders>
                    <w:tl2br w:val="nil"/>
                    <w:tr2bl w:val="nil"/>
                  </w:tcBorders>
                  <w:tcMar>
                    <w:left w:w="0" w:type="dxa"/>
                    <w:right w:w="0" w:type="dxa"/>
                  </w:tcMar>
                  <w:vAlign w:val="center"/>
                </w:tcPr>
                <w:p>
                  <w:pPr>
                    <w:pStyle w:val="2"/>
                    <w:jc w:val="center"/>
                    <w:rPr>
                      <w:rFonts w:hint="eastAsia"/>
                      <w:sz w:val="21"/>
                      <w:szCs w:val="21"/>
                      <w:lang w:val="en-US" w:eastAsia="zh-CN"/>
                    </w:rPr>
                  </w:pP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val="en-US" w:eastAsia="zh-CN"/>
                    </w:rPr>
                  </w:pPr>
                  <w:r>
                    <w:rPr>
                      <w:rFonts w:hint="eastAsia"/>
                      <w:sz w:val="21"/>
                      <w:szCs w:val="21"/>
                      <w:lang w:val="en-US" w:eastAsia="zh-CN"/>
                    </w:rPr>
                    <w:t>14046204</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eastAsia="zh-CN"/>
                    </w:rPr>
                    <w:t>建筑工程质量检测技术</w:t>
                  </w:r>
                </w:p>
              </w:tc>
              <w:tc>
                <w:tcPr>
                  <w:tcW w:w="307" w:type="pct"/>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vAlign w:val="top"/>
                </w:tcPr>
                <w:p>
                  <w:pPr>
                    <w:pStyle w:val="2"/>
                    <w:ind w:left="0" w:leftChars="0" w:firstLine="0" w:firstLineChars="0"/>
                    <w:rPr>
                      <w:rFonts w:hint="eastAsia"/>
                      <w:sz w:val="21"/>
                      <w:szCs w:val="21"/>
                      <w:lang w:val="en-US" w:eastAsia="zh-CN"/>
                    </w:rPr>
                  </w:pPr>
                  <w:r>
                    <w:rPr>
                      <w:rFonts w:hint="eastAsia"/>
                      <w:sz w:val="21"/>
                      <w:szCs w:val="21"/>
                      <w:lang w:val="en-US" w:eastAsia="zh-CN"/>
                    </w:rPr>
                    <w:t>32</w:t>
                  </w:r>
                </w:p>
              </w:tc>
              <w:tc>
                <w:tcPr>
                  <w:tcW w:w="248"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20</w:t>
                  </w:r>
                </w:p>
              </w:tc>
              <w:tc>
                <w:tcPr>
                  <w:tcW w:w="260"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12</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w:t>
                  </w: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vMerge w:val="continue"/>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restar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实践课</w:t>
                  </w:r>
                </w:p>
              </w:tc>
              <w:tc>
                <w:tcPr>
                  <w:tcW w:w="247" w:type="pct"/>
                  <w:tcBorders>
                    <w:tl2br w:val="nil"/>
                    <w:tr2bl w:val="nil"/>
                  </w:tcBorders>
                  <w:tcMar>
                    <w:left w:w="0" w:type="dxa"/>
                    <w:right w:w="0" w:type="dxa"/>
                  </w:tcMar>
                  <w:vAlign w:val="center"/>
                </w:tcPr>
                <w:p>
                  <w:pPr>
                    <w:pStyle w:val="2"/>
                    <w:ind w:left="0" w:leftChars="0" w:firstLine="0" w:firstLineChars="0"/>
                    <w:jc w:val="both"/>
                    <w:rPr>
                      <w:rFonts w:hint="eastAsia"/>
                      <w:sz w:val="21"/>
                      <w:szCs w:val="21"/>
                    </w:rPr>
                  </w:pPr>
                  <w:r>
                    <w:rPr>
                      <w:rFonts w:hint="eastAsia"/>
                      <w:sz w:val="21"/>
                      <w:szCs w:val="21"/>
                    </w:rPr>
                    <w:t>1</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044201</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rPr>
                    <w:t>工程测量实训</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48"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60"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1</w:t>
                  </w:r>
                </w:p>
              </w:tc>
              <w:tc>
                <w:tcPr>
                  <w:tcW w:w="272" w:type="pct"/>
                  <w:tcBorders>
                    <w:tl2br w:val="nil"/>
                    <w:tr2bl w:val="nil"/>
                  </w:tcBorders>
                  <w:tcMar>
                    <w:left w:w="0" w:type="dxa"/>
                    <w:right w:w="0" w:type="dxa"/>
                  </w:tcMar>
                  <w:vAlign w:val="center"/>
                </w:tcPr>
                <w:p>
                  <w:pPr>
                    <w:pStyle w:val="2"/>
                    <w:rPr>
                      <w:rFonts w:hint="eastAsia"/>
                      <w:sz w:val="21"/>
                      <w:szCs w:val="21"/>
                      <w:lang w:val="en-US" w:eastAsia="zh-CN"/>
                    </w:rPr>
                  </w:pP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1W</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both"/>
                    <w:rPr>
                      <w:rFonts w:hint="eastAsia"/>
                      <w:sz w:val="21"/>
                      <w:szCs w:val="21"/>
                      <w:lang w:val="en-US" w:eastAsia="zh-CN"/>
                    </w:rPr>
                  </w:pPr>
                  <w:r>
                    <w:rPr>
                      <w:rFonts w:hint="eastAsia"/>
                      <w:sz w:val="21"/>
                      <w:szCs w:val="21"/>
                      <w:lang w:val="en-US" w:eastAsia="zh-CN"/>
                    </w:rPr>
                    <w:t>2</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044202</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工程制图实训</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eastAsia="zh-CN"/>
                    </w:rPr>
                  </w:pPr>
                  <w:r>
                    <w:rPr>
                      <w:rFonts w:hint="eastAsia"/>
                      <w:sz w:val="21"/>
                      <w:szCs w:val="21"/>
                      <w:lang w:eastAsia="zh-CN"/>
                    </w:rPr>
                    <w:t>查</w:t>
                  </w:r>
                </w:p>
              </w:tc>
              <w:tc>
                <w:tcPr>
                  <w:tcW w:w="213" w:type="pct"/>
                  <w:tcBorders>
                    <w:tl2br w:val="nil"/>
                    <w:tr2bl w:val="nil"/>
                  </w:tcBorders>
                  <w:tcMar>
                    <w:left w:w="0" w:type="dxa"/>
                    <w:right w:w="0" w:type="dxa"/>
                  </w:tcMar>
                  <w:vAlign w:val="top"/>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48"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60"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1</w:t>
                  </w:r>
                </w:p>
              </w:tc>
              <w:tc>
                <w:tcPr>
                  <w:tcW w:w="272" w:type="pct"/>
                  <w:tcBorders>
                    <w:tl2br w:val="nil"/>
                    <w:tr2bl w:val="nil"/>
                  </w:tcBorders>
                  <w:tcMar>
                    <w:left w:w="0" w:type="dxa"/>
                    <w:right w:w="0" w:type="dxa"/>
                  </w:tcMar>
                  <w:vAlign w:val="center"/>
                </w:tcPr>
                <w:p>
                  <w:pPr>
                    <w:pStyle w:val="2"/>
                    <w:rPr>
                      <w:rFonts w:hint="eastAsia"/>
                      <w:sz w:val="21"/>
                      <w:szCs w:val="21"/>
                      <w:lang w:val="en-US" w:eastAsia="zh-CN"/>
                    </w:rPr>
                  </w:pP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1W</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both"/>
                    <w:rPr>
                      <w:rFonts w:hint="eastAsia"/>
                      <w:sz w:val="21"/>
                      <w:szCs w:val="21"/>
                      <w:lang w:eastAsia="zh-CN"/>
                    </w:rPr>
                  </w:pPr>
                  <w:r>
                    <w:rPr>
                      <w:rFonts w:hint="eastAsia"/>
                      <w:sz w:val="21"/>
                      <w:szCs w:val="21"/>
                      <w:lang w:val="en-US" w:eastAsia="zh-CN"/>
                    </w:rPr>
                    <w:t>3</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044203</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val="en-US" w:eastAsia="zh-CN"/>
                    </w:rPr>
                    <w:t>工程材料检测</w:t>
                  </w:r>
                  <w:r>
                    <w:rPr>
                      <w:rFonts w:hint="eastAsia"/>
                      <w:sz w:val="21"/>
                      <w:szCs w:val="21"/>
                    </w:rPr>
                    <w:t>实训</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vAlign w:val="top"/>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48"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60"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1</w:t>
                  </w:r>
                </w:p>
              </w:tc>
              <w:tc>
                <w:tcPr>
                  <w:tcW w:w="272" w:type="pct"/>
                  <w:tcBorders>
                    <w:tl2br w:val="nil"/>
                    <w:tr2bl w:val="nil"/>
                  </w:tcBorders>
                  <w:tcMar>
                    <w:left w:w="0" w:type="dxa"/>
                    <w:right w:w="0" w:type="dxa"/>
                  </w:tcMar>
                  <w:vAlign w:val="center"/>
                </w:tcPr>
                <w:p>
                  <w:pPr>
                    <w:pStyle w:val="2"/>
                    <w:rPr>
                      <w:rFonts w:hint="eastAsia"/>
                      <w:sz w:val="21"/>
                      <w:szCs w:val="21"/>
                      <w:lang w:val="en-US" w:eastAsia="zh-CN"/>
                    </w:rPr>
                  </w:pPr>
                </w:p>
              </w:tc>
              <w:tc>
                <w:tcPr>
                  <w:tcW w:w="284" w:type="pct"/>
                  <w:tcBorders>
                    <w:tl2br w:val="nil"/>
                    <w:tr2bl w:val="nil"/>
                  </w:tcBorders>
                  <w:tcMar>
                    <w:left w:w="0" w:type="dxa"/>
                    <w:right w:w="0" w:type="dxa"/>
                  </w:tcMar>
                  <w:vAlign w:val="center"/>
                </w:tcPr>
                <w:p>
                  <w:pPr>
                    <w:pStyle w:val="2"/>
                    <w:rPr>
                      <w:rFonts w:hint="eastAsia"/>
                      <w:sz w:val="21"/>
                      <w:szCs w:val="21"/>
                    </w:rPr>
                  </w:pPr>
                  <w:r>
                    <w:rPr>
                      <w:rFonts w:hint="eastAsia"/>
                      <w:sz w:val="21"/>
                      <w:szCs w:val="21"/>
                      <w:lang w:val="en-US" w:eastAsia="zh-CN"/>
                    </w:rPr>
                    <w:t>1W</w:t>
                  </w:r>
                </w:p>
              </w:tc>
              <w:tc>
                <w:tcPr>
                  <w:tcW w:w="212"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both"/>
                    <w:rPr>
                      <w:rFonts w:hint="eastAsia"/>
                      <w:sz w:val="21"/>
                      <w:szCs w:val="21"/>
                      <w:lang w:val="en-US" w:eastAsia="zh-CN"/>
                    </w:rPr>
                  </w:pPr>
                  <w:r>
                    <w:rPr>
                      <w:rFonts w:hint="eastAsia"/>
                      <w:sz w:val="21"/>
                      <w:szCs w:val="21"/>
                      <w:lang w:val="en-US" w:eastAsia="zh-CN"/>
                    </w:rPr>
                    <w:t>4</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14</w:t>
                  </w:r>
                  <w:r>
                    <w:rPr>
                      <w:rFonts w:hint="eastAsia"/>
                      <w:sz w:val="21"/>
                      <w:szCs w:val="21"/>
                      <w:lang w:val="en-US" w:eastAsia="zh-CN"/>
                    </w:rPr>
                    <w:t>044204</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pacing w:val="-11"/>
                      <w:sz w:val="21"/>
                      <w:szCs w:val="21"/>
                      <w:lang w:val="en-US" w:eastAsia="zh-CN"/>
                    </w:rPr>
                    <w:t>铁路线路养护维修</w:t>
                  </w:r>
                  <w:r>
                    <w:rPr>
                      <w:rFonts w:hint="eastAsia"/>
                      <w:spacing w:val="-11"/>
                      <w:sz w:val="21"/>
                      <w:szCs w:val="21"/>
                      <w:lang w:eastAsia="zh-CN"/>
                    </w:rPr>
                    <w:t>实训</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48"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60" w:type="pct"/>
                  <w:tcBorders>
                    <w:tl2br w:val="nil"/>
                    <w:tr2bl w:val="nil"/>
                  </w:tcBorders>
                </w:tcPr>
                <w:p>
                  <w:pPr>
                    <w:pStyle w:val="2"/>
                    <w:rPr>
                      <w:rFonts w:hint="eastAsia"/>
                      <w:sz w:val="21"/>
                      <w:szCs w:val="21"/>
                      <w:lang w:val="en-US" w:eastAsia="zh-CN"/>
                    </w:rPr>
                  </w:pPr>
                  <w:r>
                    <w:rPr>
                      <w:rFonts w:hint="eastAsia"/>
                      <w:sz w:val="21"/>
                      <w:szCs w:val="21"/>
                      <w:lang w:val="en-US" w:eastAsia="zh-CN"/>
                    </w:rPr>
                    <w:t>24</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1</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1W</w:t>
                  </w: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208" w:type="pct"/>
                  <w:vMerge w:val="continue"/>
                  <w:tcBorders>
                    <w:tl2br w:val="nil"/>
                    <w:tr2bl w:val="nil"/>
                  </w:tcBorders>
                  <w:tcMar>
                    <w:left w:w="0" w:type="dxa"/>
                    <w:right w:w="0" w:type="dxa"/>
                  </w:tcMar>
                  <w:vAlign w:val="center"/>
                </w:tcPr>
                <w:p>
                  <w:pPr>
                    <w:pStyle w:val="2"/>
                    <w:rPr>
                      <w:rFonts w:hint="eastAsia"/>
                      <w:sz w:val="21"/>
                      <w:szCs w:val="21"/>
                    </w:rPr>
                  </w:pPr>
                </w:p>
              </w:tc>
              <w:tc>
                <w:tcPr>
                  <w:tcW w:w="171" w:type="pct"/>
                  <w:vMerge w:val="continue"/>
                  <w:tcBorders>
                    <w:tl2br w:val="nil"/>
                    <w:tr2bl w:val="nil"/>
                  </w:tcBorders>
                  <w:tcMar>
                    <w:left w:w="0" w:type="dxa"/>
                    <w:right w:w="0" w:type="dxa"/>
                  </w:tcMar>
                  <w:vAlign w:val="center"/>
                </w:tcPr>
                <w:p>
                  <w:pPr>
                    <w:pStyle w:val="2"/>
                    <w:rPr>
                      <w:rFonts w:hint="eastAsia"/>
                      <w:sz w:val="21"/>
                      <w:szCs w:val="21"/>
                    </w:rPr>
                  </w:pPr>
                </w:p>
              </w:tc>
              <w:tc>
                <w:tcPr>
                  <w:tcW w:w="247" w:type="pct"/>
                  <w:tcBorders>
                    <w:tl2br w:val="nil"/>
                    <w:tr2bl w:val="nil"/>
                  </w:tcBorders>
                  <w:tcMar>
                    <w:left w:w="0" w:type="dxa"/>
                    <w:right w:w="0" w:type="dxa"/>
                  </w:tcMar>
                  <w:vAlign w:val="center"/>
                </w:tcPr>
                <w:p>
                  <w:pPr>
                    <w:pStyle w:val="2"/>
                    <w:ind w:left="0" w:leftChars="0" w:firstLine="0" w:firstLineChars="0"/>
                    <w:jc w:val="both"/>
                    <w:rPr>
                      <w:rFonts w:hint="eastAsia"/>
                      <w:sz w:val="21"/>
                      <w:szCs w:val="21"/>
                      <w:lang w:val="en-US" w:eastAsia="zh-CN"/>
                    </w:rPr>
                  </w:pPr>
                  <w:r>
                    <w:rPr>
                      <w:rFonts w:hint="eastAsia"/>
                      <w:sz w:val="21"/>
                      <w:szCs w:val="21"/>
                      <w:lang w:val="en-US" w:eastAsia="zh-CN"/>
                    </w:rPr>
                    <w:t>5</w:t>
                  </w:r>
                </w:p>
              </w:tc>
              <w:tc>
                <w:tcPr>
                  <w:tcW w:w="550" w:type="pct"/>
                  <w:tcBorders>
                    <w:tl2br w:val="nil"/>
                    <w:tr2bl w:val="nil"/>
                  </w:tcBorders>
                  <w:tcMar>
                    <w:left w:w="0" w:type="dxa"/>
                    <w:right w:w="0" w:type="dxa"/>
                  </w:tcMa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val="en-US"/>
                    </w:rPr>
                  </w:pPr>
                  <w:r>
                    <w:rPr>
                      <w:rFonts w:hint="eastAsia"/>
                      <w:sz w:val="21"/>
                      <w:szCs w:val="21"/>
                      <w:lang w:eastAsia="zh-CN"/>
                    </w:rPr>
                    <w:t>14</w:t>
                  </w:r>
                  <w:r>
                    <w:rPr>
                      <w:rFonts w:hint="eastAsia"/>
                      <w:sz w:val="21"/>
                      <w:szCs w:val="21"/>
                      <w:lang w:val="en-US" w:eastAsia="zh-CN"/>
                    </w:rPr>
                    <w:t>044205</w:t>
                  </w:r>
                </w:p>
              </w:tc>
              <w:tc>
                <w:tcPr>
                  <w:tcW w:w="1183" w:type="pct"/>
                  <w:tcBorders>
                    <w:tl2br w:val="nil"/>
                    <w:tr2bl w:val="nil"/>
                  </w:tcBorders>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rPr>
                    <w:t>铁路</w:t>
                  </w:r>
                  <w:r>
                    <w:rPr>
                      <w:rFonts w:hint="eastAsia"/>
                      <w:sz w:val="21"/>
                      <w:szCs w:val="21"/>
                      <w:lang w:eastAsia="zh-CN"/>
                    </w:rPr>
                    <w:t>线路</w:t>
                  </w:r>
                  <w:r>
                    <w:rPr>
                      <w:rFonts w:hint="eastAsia"/>
                      <w:sz w:val="21"/>
                      <w:szCs w:val="21"/>
                    </w:rPr>
                    <w:t>检测</w:t>
                  </w:r>
                  <w:r>
                    <w:rPr>
                      <w:rFonts w:hint="eastAsia"/>
                      <w:sz w:val="21"/>
                      <w:szCs w:val="21"/>
                      <w:lang w:eastAsia="zh-CN"/>
                    </w:rPr>
                    <w:t>实训</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rPr>
                  </w:pPr>
                  <w:r>
                    <w:rPr>
                      <w:rFonts w:hint="eastAsia"/>
                      <w:sz w:val="21"/>
                      <w:szCs w:val="21"/>
                      <w:lang w:eastAsia="zh-CN"/>
                    </w:rPr>
                    <w:t>查</w:t>
                  </w:r>
                </w:p>
              </w:tc>
              <w:tc>
                <w:tcPr>
                  <w:tcW w:w="213" w:type="pct"/>
                  <w:tcBorders>
                    <w:tl2br w:val="nil"/>
                    <w:tr2bl w:val="nil"/>
                  </w:tcBorders>
                  <w:tcMar>
                    <w:left w:w="0" w:type="dxa"/>
                    <w:right w:w="0" w:type="dxa"/>
                  </w:tcMar>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48"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60" w:type="pct"/>
                  <w:tcBorders>
                    <w:tl2br w:val="nil"/>
                    <w:tr2bl w:val="nil"/>
                  </w:tcBorders>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71"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1</w:t>
                  </w:r>
                </w:p>
              </w:tc>
              <w:tc>
                <w:tcPr>
                  <w:tcW w:w="272" w:type="pct"/>
                  <w:tcBorders>
                    <w:tl2br w:val="nil"/>
                    <w:tr2bl w:val="nil"/>
                  </w:tcBorders>
                  <w:tcMar>
                    <w:left w:w="0" w:type="dxa"/>
                    <w:right w:w="0" w:type="dxa"/>
                  </w:tcMar>
                  <w:vAlign w:val="center"/>
                </w:tcPr>
                <w:p>
                  <w:pPr>
                    <w:pStyle w:val="2"/>
                    <w:rPr>
                      <w:rFonts w:hint="eastAsia"/>
                      <w:sz w:val="21"/>
                      <w:szCs w:val="21"/>
                    </w:rPr>
                  </w:pPr>
                </w:p>
              </w:tc>
              <w:tc>
                <w:tcPr>
                  <w:tcW w:w="284" w:type="pct"/>
                  <w:tcBorders>
                    <w:tl2br w:val="nil"/>
                    <w:tr2bl w:val="nil"/>
                  </w:tcBorders>
                  <w:tcMar>
                    <w:left w:w="0" w:type="dxa"/>
                    <w:right w:w="0" w:type="dxa"/>
                  </w:tcMar>
                  <w:vAlign w:val="center"/>
                </w:tcPr>
                <w:p>
                  <w:pPr>
                    <w:pStyle w:val="2"/>
                    <w:rPr>
                      <w:rFonts w:hint="eastAsia"/>
                      <w:sz w:val="21"/>
                      <w:szCs w:val="21"/>
                    </w:rPr>
                  </w:pPr>
                </w:p>
              </w:tc>
              <w:tc>
                <w:tcPr>
                  <w:tcW w:w="212"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1W</w:t>
                  </w:r>
                </w:p>
              </w:tc>
              <w:tc>
                <w:tcPr>
                  <w:tcW w:w="248" w:type="pct"/>
                  <w:tcBorders>
                    <w:tl2br w:val="nil"/>
                    <w:tr2bl w:val="nil"/>
                  </w:tcBorders>
                  <w:tcMar>
                    <w:left w:w="0" w:type="dxa"/>
                    <w:right w:w="0" w:type="dxa"/>
                  </w:tcMar>
                  <w:vAlign w:val="cente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1周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39" w:hRule="atLeast"/>
                <w:jc w:val="center"/>
              </w:trPr>
              <w:tc>
                <w:tcPr>
                  <w:tcW w:w="2668" w:type="pct"/>
                  <w:gridSpan w:val="6"/>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r>
                    <w:rPr>
                      <w:rFonts w:hint="eastAsia"/>
                      <w:b/>
                      <w:bCs/>
                      <w:sz w:val="21"/>
                      <w:szCs w:val="21"/>
                    </w:rPr>
                    <w:t>小计</w:t>
                  </w:r>
                </w:p>
              </w:tc>
              <w:tc>
                <w:tcPr>
                  <w:tcW w:w="213"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664</w:t>
                  </w:r>
                </w:p>
              </w:tc>
              <w:tc>
                <w:tcPr>
                  <w:tcW w:w="248" w:type="pct"/>
                  <w:tcBorders>
                    <w:tl2br w:val="nil"/>
                    <w:tr2bl w:val="nil"/>
                  </w:tcBorders>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372</w:t>
                  </w:r>
                </w:p>
              </w:tc>
              <w:tc>
                <w:tcPr>
                  <w:tcW w:w="260" w:type="pct"/>
                  <w:tcBorders>
                    <w:tl2br w:val="nil"/>
                    <w:tr2bl w:val="nil"/>
                  </w:tcBorders>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292</w:t>
                  </w:r>
                </w:p>
              </w:tc>
              <w:tc>
                <w:tcPr>
                  <w:tcW w:w="271"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39</w:t>
                  </w:r>
                </w:p>
              </w:tc>
              <w:tc>
                <w:tcPr>
                  <w:tcW w:w="272"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9</w:t>
                  </w:r>
                </w:p>
              </w:tc>
              <w:tc>
                <w:tcPr>
                  <w:tcW w:w="284"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16</w:t>
                  </w:r>
                </w:p>
              </w:tc>
              <w:tc>
                <w:tcPr>
                  <w:tcW w:w="212"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9</w:t>
                  </w:r>
                </w:p>
              </w:tc>
              <w:tc>
                <w:tcPr>
                  <w:tcW w:w="248" w:type="pct"/>
                  <w:tcBorders>
                    <w:tl2br w:val="nil"/>
                    <w:tr2bl w:val="nil"/>
                  </w:tcBorders>
                  <w:tcMar>
                    <w:left w:w="0" w:type="dxa"/>
                    <w:right w:w="0" w:type="dxa"/>
                  </w:tcMar>
                  <w:vAlign w:val="center"/>
                </w:tcPr>
                <w:p>
                  <w:pPr>
                    <w:pStyle w:val="2"/>
                    <w:rPr>
                      <w:rFonts w:hint="eastAsia"/>
                      <w:b/>
                      <w:bCs/>
                      <w:sz w:val="21"/>
                      <w:szCs w:val="21"/>
                      <w:lang w:val="en-US" w:eastAsia="zh-CN"/>
                    </w:rPr>
                  </w:pPr>
                </w:p>
              </w:tc>
              <w:tc>
                <w:tcPr>
                  <w:tcW w:w="319" w:type="pct"/>
                  <w:tcBorders>
                    <w:tl2br w:val="nil"/>
                    <w:tr2bl w:val="nil"/>
                  </w:tcBorders>
                  <w:tcMar>
                    <w:left w:w="0" w:type="dxa"/>
                    <w:right w:w="0" w:type="dxa"/>
                  </w:tcMar>
                  <w:vAlign w:val="center"/>
                </w:tcPr>
                <w:p>
                  <w:pPr>
                    <w:pStyle w:val="2"/>
                    <w:rPr>
                      <w:rFonts w:hint="eastAsia"/>
                      <w:b/>
                      <w:bCs/>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379" w:type="pct"/>
                  <w:gridSpan w:val="2"/>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综合</w:t>
                  </w:r>
                </w:p>
                <w:p>
                  <w:pPr>
                    <w:pStyle w:val="2"/>
                    <w:ind w:left="0" w:leftChars="0" w:firstLine="0" w:firstLineChars="0"/>
                    <w:rPr>
                      <w:rFonts w:hint="eastAsia"/>
                      <w:sz w:val="21"/>
                      <w:szCs w:val="21"/>
                    </w:rPr>
                  </w:pPr>
                  <w:r>
                    <w:rPr>
                      <w:rFonts w:hint="eastAsia"/>
                      <w:sz w:val="21"/>
                      <w:szCs w:val="21"/>
                    </w:rPr>
                    <w:t>实践</w:t>
                  </w:r>
                </w:p>
              </w:tc>
              <w:tc>
                <w:tcPr>
                  <w:tcW w:w="247" w:type="pct"/>
                  <w:tcBorders>
                    <w:tl2br w:val="nil"/>
                    <w:tr2bl w:val="nil"/>
                  </w:tcBorders>
                  <w:tcMar>
                    <w:left w:w="0" w:type="dxa"/>
                    <w:right w:w="0" w:type="dxa"/>
                  </w:tcMar>
                  <w:vAlign w:val="center"/>
                </w:tcPr>
                <w:p>
                  <w:pPr>
                    <w:pStyle w:val="2"/>
                    <w:jc w:val="center"/>
                    <w:rPr>
                      <w:rFonts w:hint="eastAsia"/>
                      <w:sz w:val="21"/>
                      <w:szCs w:val="21"/>
                    </w:rPr>
                  </w:pPr>
                  <w:r>
                    <w:rPr>
                      <w:rFonts w:hint="eastAsia"/>
                      <w:sz w:val="21"/>
                      <w:szCs w:val="21"/>
                    </w:rPr>
                    <w:t>1</w:t>
                  </w:r>
                </w:p>
              </w:tc>
              <w:tc>
                <w:tcPr>
                  <w:tcW w:w="550" w:type="pct"/>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val="en-US"/>
                    </w:rPr>
                  </w:pPr>
                  <w:r>
                    <w:rPr>
                      <w:rFonts w:hint="eastAsia"/>
                      <w:sz w:val="21"/>
                      <w:szCs w:val="21"/>
                      <w:lang w:eastAsia="zh-CN"/>
                    </w:rPr>
                    <w:t>14</w:t>
                  </w:r>
                  <w:r>
                    <w:rPr>
                      <w:rFonts w:hint="eastAsia"/>
                      <w:sz w:val="21"/>
                      <w:szCs w:val="21"/>
                      <w:lang w:val="en-US" w:eastAsia="zh-CN"/>
                    </w:rPr>
                    <w:t>044206</w:t>
                  </w:r>
                </w:p>
              </w:tc>
              <w:tc>
                <w:tcPr>
                  <w:tcW w:w="1183" w:type="pct"/>
                  <w:tcBorders>
                    <w:tl2br w:val="nil"/>
                    <w:tr2bl w:val="nil"/>
                  </w:tcBorders>
                  <w:tcMar>
                    <w:left w:w="0" w:type="dxa"/>
                    <w:right w:w="0" w:type="dxa"/>
                  </w:tcMar>
                  <w:vAlign w:val="center"/>
                </w:tcPr>
                <w:p>
                  <w:pPr>
                    <w:pStyle w:val="2"/>
                    <w:rPr>
                      <w:rFonts w:hint="eastAsia"/>
                      <w:sz w:val="21"/>
                      <w:szCs w:val="21"/>
                    </w:rPr>
                  </w:pPr>
                  <w:r>
                    <w:rPr>
                      <w:rFonts w:hint="eastAsia"/>
                      <w:sz w:val="21"/>
                      <w:szCs w:val="21"/>
                    </w:rPr>
                    <w:t>岗位实习</w:t>
                  </w:r>
                </w:p>
              </w:tc>
              <w:tc>
                <w:tcPr>
                  <w:tcW w:w="307" w:type="pct"/>
                  <w:tcBorders>
                    <w:tl2br w:val="nil"/>
                    <w:tr2bl w:val="nil"/>
                  </w:tcBorders>
                </w:tcPr>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sz w:val="21"/>
                      <w:szCs w:val="21"/>
                      <w:lang w:eastAsia="zh-CN"/>
                    </w:rPr>
                  </w:pPr>
                  <w:r>
                    <w:rPr>
                      <w:rFonts w:hint="eastAsia"/>
                      <w:sz w:val="21"/>
                      <w:szCs w:val="21"/>
                      <w:lang w:eastAsia="zh-CN"/>
                    </w:rPr>
                    <w:t>查</w:t>
                  </w:r>
                </w:p>
              </w:tc>
              <w:tc>
                <w:tcPr>
                  <w:tcW w:w="213" w:type="pct"/>
                  <w:tcBorders>
                    <w:tl2br w:val="nil"/>
                    <w:tr2bl w:val="nil"/>
                  </w:tcBorders>
                  <w:tcMar>
                    <w:left w:w="0" w:type="dxa"/>
                    <w:right w:w="0" w:type="dxa"/>
                  </w:tcMar>
                  <w:vAlign w:val="top"/>
                </w:tcPr>
                <w:p>
                  <w:pPr>
                    <w:pStyle w:val="2"/>
                    <w:ind w:left="0" w:leftChars="0" w:firstLine="0" w:firstLineChars="0"/>
                    <w:rPr>
                      <w:rFonts w:hint="eastAsia"/>
                      <w:sz w:val="21"/>
                      <w:szCs w:val="21"/>
                      <w:lang w:val="en-US" w:eastAsia="zh-CN"/>
                    </w:rPr>
                  </w:pPr>
                  <w:r>
                    <w:rPr>
                      <w:rFonts w:hint="eastAsia"/>
                      <w:sz w:val="21"/>
                      <w:szCs w:val="21"/>
                      <w:lang w:val="en-US" w:eastAsia="zh-CN"/>
                    </w:rPr>
                    <w:t>576</w:t>
                  </w:r>
                </w:p>
              </w:tc>
              <w:tc>
                <w:tcPr>
                  <w:tcW w:w="248"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60" w:type="pct"/>
                  <w:tcBorders>
                    <w:tl2br w:val="nil"/>
                    <w:tr2bl w:val="nil"/>
                  </w:tcBorders>
                  <w:vAlign w:val="top"/>
                </w:tcPr>
                <w:p>
                  <w:pPr>
                    <w:pStyle w:val="2"/>
                    <w:ind w:left="0" w:leftChars="0" w:firstLine="0" w:firstLineChars="0"/>
                    <w:rPr>
                      <w:rFonts w:hint="eastAsia"/>
                      <w:sz w:val="21"/>
                      <w:szCs w:val="21"/>
                      <w:lang w:val="en-US" w:eastAsia="zh-CN"/>
                    </w:rPr>
                  </w:pPr>
                  <w:r>
                    <w:rPr>
                      <w:rFonts w:hint="eastAsia"/>
                      <w:sz w:val="21"/>
                      <w:szCs w:val="21"/>
                      <w:lang w:val="en-US" w:eastAsia="zh-CN"/>
                    </w:rPr>
                    <w:t>576</w:t>
                  </w:r>
                </w:p>
              </w:tc>
              <w:tc>
                <w:tcPr>
                  <w:tcW w:w="271" w:type="pct"/>
                  <w:tcBorders>
                    <w:tl2br w:val="nil"/>
                    <w:tr2bl w:val="nil"/>
                  </w:tcBorders>
                  <w:tcMar>
                    <w:left w:w="0" w:type="dxa"/>
                    <w:right w:w="0" w:type="dxa"/>
                  </w:tcMar>
                  <w:vAlign w:val="top"/>
                </w:tcPr>
                <w:p>
                  <w:pPr>
                    <w:pStyle w:val="2"/>
                    <w:ind w:left="0" w:leftChars="0" w:firstLine="0" w:firstLineChars="0"/>
                    <w:rPr>
                      <w:rFonts w:hint="eastAsia"/>
                      <w:sz w:val="21"/>
                      <w:szCs w:val="21"/>
                      <w:lang w:val="en-US" w:eastAsia="zh-CN"/>
                    </w:rPr>
                  </w:pPr>
                  <w:r>
                    <w:rPr>
                      <w:rFonts w:hint="eastAsia"/>
                      <w:sz w:val="21"/>
                      <w:szCs w:val="21"/>
                      <w:lang w:val="en-US" w:eastAsia="zh-CN"/>
                    </w:rPr>
                    <w:t>24</w:t>
                  </w:r>
                </w:p>
              </w:tc>
              <w:tc>
                <w:tcPr>
                  <w:tcW w:w="272"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84"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12"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248"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0</w:t>
                  </w: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rPr>
                  </w:pPr>
                  <w:r>
                    <w:rPr>
                      <w:rFonts w:hint="eastAsia"/>
                      <w:sz w:val="21"/>
                      <w:szCs w:val="21"/>
                    </w:rPr>
                    <w:t>24周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43" w:hRule="atLeast"/>
                <w:jc w:val="center"/>
              </w:trPr>
              <w:tc>
                <w:tcPr>
                  <w:tcW w:w="2668" w:type="pct"/>
                  <w:gridSpan w:val="6"/>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b/>
                      <w:bCs/>
                      <w:sz w:val="21"/>
                      <w:szCs w:val="21"/>
                    </w:rPr>
                  </w:pPr>
                  <w:r>
                    <w:rPr>
                      <w:rFonts w:hint="eastAsia"/>
                      <w:b/>
                      <w:bCs/>
                      <w:sz w:val="21"/>
                      <w:szCs w:val="21"/>
                    </w:rPr>
                    <w:t>小计</w:t>
                  </w:r>
                </w:p>
              </w:tc>
              <w:tc>
                <w:tcPr>
                  <w:tcW w:w="213"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1832</w:t>
                  </w:r>
                </w:p>
              </w:tc>
              <w:tc>
                <w:tcPr>
                  <w:tcW w:w="248" w:type="pct"/>
                  <w:tcBorders>
                    <w:tl2br w:val="nil"/>
                    <w:tr2bl w:val="nil"/>
                  </w:tcBorders>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834</w:t>
                  </w:r>
                </w:p>
              </w:tc>
              <w:tc>
                <w:tcPr>
                  <w:tcW w:w="260" w:type="pct"/>
                  <w:tcBorders>
                    <w:tl2br w:val="nil"/>
                    <w:tr2bl w:val="nil"/>
                  </w:tcBorders>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998</w:t>
                  </w:r>
                </w:p>
              </w:tc>
              <w:tc>
                <w:tcPr>
                  <w:tcW w:w="271"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100</w:t>
                  </w:r>
                </w:p>
              </w:tc>
              <w:tc>
                <w:tcPr>
                  <w:tcW w:w="272"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24</w:t>
                  </w:r>
                </w:p>
              </w:tc>
              <w:tc>
                <w:tcPr>
                  <w:tcW w:w="284"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23</w:t>
                  </w:r>
                </w:p>
              </w:tc>
              <w:tc>
                <w:tcPr>
                  <w:tcW w:w="212" w:type="pct"/>
                  <w:tcBorders>
                    <w:tl2br w:val="nil"/>
                    <w:tr2bl w:val="nil"/>
                  </w:tcBorders>
                  <w:tcMar>
                    <w:left w:w="0" w:type="dxa"/>
                    <w:right w:w="0" w:type="dxa"/>
                  </w:tcMar>
                  <w:vAlign w:val="center"/>
                </w:tcPr>
                <w:p>
                  <w:pPr>
                    <w:pStyle w:val="2"/>
                    <w:ind w:left="0" w:leftChars="0" w:firstLine="0" w:firstLineChars="0"/>
                    <w:rPr>
                      <w:rFonts w:hint="eastAsia"/>
                      <w:b/>
                      <w:bCs/>
                      <w:sz w:val="21"/>
                      <w:szCs w:val="21"/>
                      <w:lang w:val="en-US" w:eastAsia="zh-CN"/>
                    </w:rPr>
                  </w:pPr>
                  <w:r>
                    <w:rPr>
                      <w:rFonts w:hint="eastAsia"/>
                      <w:b/>
                      <w:bCs/>
                      <w:sz w:val="21"/>
                      <w:szCs w:val="21"/>
                      <w:lang w:val="en-US" w:eastAsia="zh-CN"/>
                    </w:rPr>
                    <w:t>26</w:t>
                  </w:r>
                </w:p>
              </w:tc>
              <w:tc>
                <w:tcPr>
                  <w:tcW w:w="248" w:type="pct"/>
                  <w:tcBorders>
                    <w:tl2br w:val="nil"/>
                    <w:tr2bl w:val="nil"/>
                  </w:tcBorders>
                  <w:tcMar>
                    <w:left w:w="0" w:type="dxa"/>
                    <w:right w:w="0" w:type="dxa"/>
                  </w:tcMar>
                  <w:vAlign w:val="center"/>
                </w:tcPr>
                <w:p>
                  <w:pPr>
                    <w:pStyle w:val="2"/>
                    <w:rPr>
                      <w:rFonts w:hint="eastAsia"/>
                      <w:b/>
                      <w:bCs/>
                      <w:sz w:val="21"/>
                      <w:szCs w:val="21"/>
                      <w:lang w:val="en-US" w:eastAsia="zh-CN"/>
                    </w:rPr>
                  </w:pPr>
                </w:p>
              </w:tc>
              <w:tc>
                <w:tcPr>
                  <w:tcW w:w="319" w:type="pct"/>
                  <w:tcBorders>
                    <w:tl2br w:val="nil"/>
                    <w:tr2bl w:val="nil"/>
                  </w:tcBorders>
                  <w:tcMar>
                    <w:left w:w="0" w:type="dxa"/>
                    <w:right w:w="0" w:type="dxa"/>
                  </w:tcMar>
                  <w:vAlign w:val="center"/>
                </w:tcPr>
                <w:p>
                  <w:pPr>
                    <w:pStyle w:val="2"/>
                    <w:rPr>
                      <w:rFonts w:hint="eastAsia"/>
                      <w:b/>
                      <w:bCs/>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After w:w="0" w:type="auto"/>
                <w:cantSplit/>
                <w:trHeight w:val="381" w:hRule="atLeast"/>
                <w:jc w:val="center"/>
              </w:trPr>
              <w:tc>
                <w:tcPr>
                  <w:tcW w:w="379" w:type="pct"/>
                  <w:gridSpan w:val="2"/>
                  <w:vMerge w:val="restart"/>
                  <w:tcBorders>
                    <w:tl2br w:val="nil"/>
                    <w:tr2bl w:val="nil"/>
                  </w:tcBorders>
                  <w:tcMar>
                    <w:left w:w="0" w:type="dxa"/>
                    <w:right w:w="0" w:type="dxa"/>
                  </w:tcMar>
                  <w:vAlign w:val="center"/>
                </w:tcPr>
                <w:p>
                  <w:pPr>
                    <w:pStyle w:val="2"/>
                    <w:rPr>
                      <w:rFonts w:hint="eastAsia"/>
                      <w:sz w:val="21"/>
                      <w:szCs w:val="21"/>
                    </w:rPr>
                  </w:pPr>
                  <w:r>
                    <w:rPr>
                      <w:rFonts w:hint="eastAsia"/>
                      <w:sz w:val="21"/>
                      <w:szCs w:val="21"/>
                    </w:rPr>
                    <w:t>合</w:t>
                  </w:r>
                </w:p>
                <w:p>
                  <w:pPr>
                    <w:pStyle w:val="2"/>
                    <w:rPr>
                      <w:rFonts w:hint="eastAsia"/>
                      <w:sz w:val="21"/>
                      <w:szCs w:val="21"/>
                    </w:rPr>
                  </w:pPr>
                </w:p>
                <w:p>
                  <w:pPr>
                    <w:pStyle w:val="2"/>
                    <w:rPr>
                      <w:rFonts w:hint="eastAsia"/>
                      <w:sz w:val="21"/>
                      <w:szCs w:val="21"/>
                    </w:rPr>
                  </w:pPr>
                  <w:r>
                    <w:rPr>
                      <w:rFonts w:hint="eastAsia"/>
                      <w:sz w:val="21"/>
                      <w:szCs w:val="21"/>
                    </w:rPr>
                    <w:t>计</w:t>
                  </w:r>
                </w:p>
              </w:tc>
              <w:tc>
                <w:tcPr>
                  <w:tcW w:w="2289" w:type="pct"/>
                  <w:gridSpan w:val="4"/>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sz w:val="21"/>
                      <w:szCs w:val="21"/>
                    </w:rPr>
                  </w:pPr>
                  <w:r>
                    <w:rPr>
                      <w:rFonts w:hint="eastAsia"/>
                      <w:sz w:val="21"/>
                      <w:szCs w:val="21"/>
                    </w:rPr>
                    <w:t>总学时</w:t>
                  </w:r>
                </w:p>
              </w:tc>
              <w:tc>
                <w:tcPr>
                  <w:tcW w:w="2011" w:type="pct"/>
                  <w:gridSpan w:val="8"/>
                  <w:tcBorders>
                    <w:tl2br w:val="nil"/>
                    <w:tr2bl w:val="nil"/>
                  </w:tcBorders>
                  <w:tcMar>
                    <w:left w:w="0" w:type="dxa"/>
                    <w:right w:w="0" w:type="dxa"/>
                  </w:tcMar>
                  <w:vAlign w:val="center"/>
                </w:tcPr>
                <w:p>
                  <w:pPr>
                    <w:pStyle w:val="2"/>
                    <w:rPr>
                      <w:rFonts w:hint="eastAsia"/>
                      <w:sz w:val="21"/>
                      <w:szCs w:val="21"/>
                    </w:rPr>
                  </w:pPr>
                  <w:r>
                    <w:rPr>
                      <w:rFonts w:hint="eastAsia"/>
                      <w:sz w:val="21"/>
                      <w:szCs w:val="21"/>
                      <w:lang w:val="en-US" w:eastAsia="zh-CN"/>
                    </w:rPr>
                    <w:t>1832</w:t>
                  </w:r>
                  <w:r>
                    <w:rPr>
                      <w:rFonts w:hint="eastAsia"/>
                      <w:sz w:val="21"/>
                      <w:szCs w:val="21"/>
                    </w:rPr>
                    <w:t>【+</w:t>
                  </w:r>
                  <w:r>
                    <w:rPr>
                      <w:rFonts w:hint="eastAsia"/>
                      <w:sz w:val="21"/>
                      <w:szCs w:val="21"/>
                      <w:lang w:val="en-US" w:eastAsia="zh-CN"/>
                    </w:rPr>
                    <w:t>192</w:t>
                  </w:r>
                  <w:r>
                    <w:rPr>
                      <w:rFonts w:hint="eastAsia"/>
                      <w:sz w:val="21"/>
                      <w:szCs w:val="21"/>
                    </w:rPr>
                    <w:t>（选修）】</w:t>
                  </w:r>
                </w:p>
              </w:tc>
              <w:tc>
                <w:tcPr>
                  <w:tcW w:w="319" w:type="pct"/>
                  <w:tcBorders>
                    <w:tl2br w:val="nil"/>
                    <w:tr2bl w:val="nil"/>
                  </w:tcBorders>
                  <w:tcMar>
                    <w:left w:w="0" w:type="dxa"/>
                    <w:right w:w="0" w:type="dxa"/>
                  </w:tcMar>
                  <w:vAlign w:val="center"/>
                </w:tcPr>
                <w:p>
                  <w:pPr>
                    <w:pStyle w:val="2"/>
                    <w:rPr>
                      <w:rFonts w:hint="eastAsia"/>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After w:w="0" w:type="auto"/>
                <w:cantSplit/>
                <w:trHeight w:val="381" w:hRule="atLeast"/>
                <w:jc w:val="center"/>
              </w:trPr>
              <w:tc>
                <w:tcPr>
                  <w:tcW w:w="379" w:type="pct"/>
                  <w:gridSpan w:val="2"/>
                  <w:vMerge w:val="continue"/>
                  <w:tcBorders>
                    <w:tl2br w:val="nil"/>
                    <w:tr2bl w:val="nil"/>
                  </w:tcBorders>
                  <w:tcMar>
                    <w:left w:w="0" w:type="dxa"/>
                    <w:right w:w="0" w:type="dxa"/>
                  </w:tcMar>
                  <w:vAlign w:val="center"/>
                </w:tcPr>
                <w:p>
                  <w:pPr>
                    <w:pStyle w:val="2"/>
                    <w:rPr>
                      <w:rFonts w:hint="eastAsia"/>
                      <w:sz w:val="21"/>
                      <w:szCs w:val="21"/>
                    </w:rPr>
                  </w:pPr>
                </w:p>
              </w:tc>
              <w:tc>
                <w:tcPr>
                  <w:tcW w:w="2289" w:type="pct"/>
                  <w:gridSpan w:val="4"/>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sz w:val="21"/>
                      <w:szCs w:val="21"/>
                    </w:rPr>
                  </w:pPr>
                  <w:r>
                    <w:rPr>
                      <w:rFonts w:hint="eastAsia"/>
                      <w:sz w:val="21"/>
                      <w:szCs w:val="21"/>
                    </w:rPr>
                    <w:t>总学分</w:t>
                  </w:r>
                </w:p>
              </w:tc>
              <w:tc>
                <w:tcPr>
                  <w:tcW w:w="2011" w:type="pct"/>
                  <w:gridSpan w:val="8"/>
                  <w:tcBorders>
                    <w:tl2br w:val="nil"/>
                    <w:tr2bl w:val="nil"/>
                  </w:tcBorders>
                  <w:tcMar>
                    <w:left w:w="0" w:type="dxa"/>
                    <w:right w:w="0" w:type="dxa"/>
                  </w:tcMar>
                  <w:vAlign w:val="center"/>
                </w:tcPr>
                <w:p>
                  <w:pPr>
                    <w:pStyle w:val="2"/>
                    <w:rPr>
                      <w:rFonts w:hint="eastAsia"/>
                      <w:sz w:val="21"/>
                      <w:szCs w:val="21"/>
                    </w:rPr>
                  </w:pPr>
                  <w:r>
                    <w:rPr>
                      <w:rFonts w:hint="eastAsia"/>
                      <w:sz w:val="21"/>
                      <w:szCs w:val="21"/>
                      <w:lang w:val="en-US" w:eastAsia="zh-CN"/>
                    </w:rPr>
                    <w:t>100</w:t>
                  </w:r>
                  <w:r>
                    <w:rPr>
                      <w:rFonts w:hint="eastAsia"/>
                      <w:sz w:val="21"/>
                      <w:szCs w:val="21"/>
                    </w:rPr>
                    <w:t>【+</w:t>
                  </w:r>
                  <w:r>
                    <w:rPr>
                      <w:rFonts w:hint="eastAsia"/>
                      <w:sz w:val="21"/>
                      <w:szCs w:val="21"/>
                      <w:lang w:val="en-US" w:eastAsia="zh-CN"/>
                    </w:rPr>
                    <w:t>12</w:t>
                  </w:r>
                  <w:r>
                    <w:rPr>
                      <w:rFonts w:hint="eastAsia"/>
                      <w:sz w:val="21"/>
                      <w:szCs w:val="21"/>
                    </w:rPr>
                    <w:t>（选修）】</w:t>
                  </w:r>
                </w:p>
              </w:tc>
              <w:tc>
                <w:tcPr>
                  <w:tcW w:w="319" w:type="pct"/>
                  <w:tcBorders>
                    <w:tl2br w:val="nil"/>
                    <w:tr2bl w:val="nil"/>
                  </w:tcBorders>
                  <w:tcMar>
                    <w:left w:w="0" w:type="dxa"/>
                    <w:right w:w="0" w:type="dxa"/>
                  </w:tcMar>
                  <w:vAlign w:val="center"/>
                </w:tcPr>
                <w:p>
                  <w:pPr>
                    <w:pStyle w:val="2"/>
                    <w:rPr>
                      <w:rFonts w:hint="eastAsia"/>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jc w:val="center"/>
              </w:trPr>
              <w:tc>
                <w:tcPr>
                  <w:tcW w:w="379" w:type="pct"/>
                  <w:gridSpan w:val="2"/>
                  <w:vMerge w:val="continue"/>
                  <w:tcBorders>
                    <w:tl2br w:val="nil"/>
                    <w:tr2bl w:val="nil"/>
                  </w:tcBorders>
                  <w:tcMar>
                    <w:left w:w="0" w:type="dxa"/>
                    <w:right w:w="0" w:type="dxa"/>
                  </w:tcMar>
                  <w:vAlign w:val="center"/>
                </w:tcPr>
                <w:p>
                  <w:pPr>
                    <w:pStyle w:val="2"/>
                    <w:rPr>
                      <w:rFonts w:hint="eastAsia"/>
                      <w:sz w:val="21"/>
                      <w:szCs w:val="21"/>
                    </w:rPr>
                  </w:pPr>
                </w:p>
              </w:tc>
              <w:tc>
                <w:tcPr>
                  <w:tcW w:w="2289" w:type="pct"/>
                  <w:gridSpan w:val="4"/>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sz w:val="21"/>
                      <w:szCs w:val="21"/>
                    </w:rPr>
                  </w:pPr>
                  <w:r>
                    <w:rPr>
                      <w:rFonts w:hint="eastAsia"/>
                      <w:sz w:val="21"/>
                      <w:szCs w:val="21"/>
                    </w:rPr>
                    <w:t>理论教学周/集中实践周</w:t>
                  </w:r>
                </w:p>
              </w:tc>
              <w:tc>
                <w:tcPr>
                  <w:tcW w:w="213"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vAlign w:val="center"/>
                </w:tcPr>
                <w:p>
                  <w:pPr>
                    <w:pStyle w:val="2"/>
                    <w:rPr>
                      <w:rFonts w:hint="eastAsia"/>
                      <w:sz w:val="21"/>
                      <w:szCs w:val="21"/>
                    </w:rPr>
                  </w:pPr>
                </w:p>
              </w:tc>
              <w:tc>
                <w:tcPr>
                  <w:tcW w:w="260" w:type="pct"/>
                  <w:tcBorders>
                    <w:tl2br w:val="nil"/>
                    <w:tr2bl w:val="nil"/>
                  </w:tcBorders>
                  <w:vAlign w:val="center"/>
                </w:tcPr>
                <w:p>
                  <w:pPr>
                    <w:pStyle w:val="2"/>
                    <w:rPr>
                      <w:rFonts w:hint="eastAsia"/>
                      <w:sz w:val="21"/>
                      <w:szCs w:val="21"/>
                    </w:rPr>
                  </w:pPr>
                </w:p>
              </w:tc>
              <w:tc>
                <w:tcPr>
                  <w:tcW w:w="271" w:type="pct"/>
                  <w:tcBorders>
                    <w:tl2br w:val="nil"/>
                    <w:tr2bl w:val="nil"/>
                  </w:tcBorders>
                  <w:tcMar>
                    <w:left w:w="0" w:type="dxa"/>
                    <w:right w:w="0" w:type="dxa"/>
                  </w:tcMar>
                  <w:vAlign w:val="center"/>
                </w:tcPr>
                <w:p>
                  <w:pPr>
                    <w:pStyle w:val="2"/>
                    <w:rPr>
                      <w:rFonts w:hint="eastAsia"/>
                      <w:sz w:val="21"/>
                      <w:szCs w:val="21"/>
                    </w:rPr>
                  </w:pPr>
                </w:p>
              </w:tc>
              <w:tc>
                <w:tcPr>
                  <w:tcW w:w="272" w:type="pct"/>
                  <w:tcBorders>
                    <w:tl2br w:val="nil"/>
                    <w:tr2bl w:val="nil"/>
                  </w:tcBorders>
                  <w:tcMar>
                    <w:left w:w="0" w:type="dxa"/>
                    <w:right w:w="0" w:type="dxa"/>
                  </w:tcMar>
                </w:tcPr>
                <w:p>
                  <w:pPr>
                    <w:pStyle w:val="2"/>
                    <w:rPr>
                      <w:rFonts w:hint="eastAsia"/>
                      <w:sz w:val="21"/>
                      <w:szCs w:val="21"/>
                      <w:lang w:val="en-US" w:eastAsia="zh-CN"/>
                    </w:rPr>
                  </w:pPr>
                  <w:r>
                    <w:rPr>
                      <w:rFonts w:hint="eastAsia"/>
                      <w:sz w:val="21"/>
                      <w:szCs w:val="21"/>
                      <w:lang w:val="en-US" w:eastAsia="zh-CN"/>
                    </w:rPr>
                    <w:t>16</w:t>
                  </w:r>
                </w:p>
              </w:tc>
              <w:tc>
                <w:tcPr>
                  <w:tcW w:w="284" w:type="pct"/>
                  <w:tcBorders>
                    <w:tl2br w:val="nil"/>
                    <w:tr2bl w:val="nil"/>
                  </w:tcBorders>
                  <w:tcMar>
                    <w:left w:w="0" w:type="dxa"/>
                    <w:right w:w="0" w:type="dxa"/>
                  </w:tcMar>
                </w:tcPr>
                <w:p>
                  <w:pPr>
                    <w:pStyle w:val="2"/>
                    <w:rPr>
                      <w:rFonts w:hint="eastAsia"/>
                      <w:sz w:val="21"/>
                      <w:szCs w:val="21"/>
                    </w:rPr>
                  </w:pPr>
                </w:p>
              </w:tc>
              <w:tc>
                <w:tcPr>
                  <w:tcW w:w="212" w:type="pct"/>
                  <w:tcBorders>
                    <w:tl2br w:val="nil"/>
                    <w:tr2bl w:val="nil"/>
                  </w:tcBorders>
                  <w:tcMar>
                    <w:left w:w="0" w:type="dxa"/>
                    <w:right w:w="0" w:type="dxa"/>
                  </w:tcMar>
                </w:tcPr>
                <w:p>
                  <w:pPr>
                    <w:pStyle w:val="2"/>
                    <w:rPr>
                      <w:rFonts w:hint="eastAsia"/>
                      <w:sz w:val="21"/>
                      <w:szCs w:val="21"/>
                    </w:rPr>
                  </w:pPr>
                </w:p>
              </w:tc>
              <w:tc>
                <w:tcPr>
                  <w:tcW w:w="248" w:type="pct"/>
                  <w:tcBorders>
                    <w:tl2br w:val="nil"/>
                    <w:tr2bl w:val="nil"/>
                  </w:tcBorders>
                  <w:tcMar>
                    <w:left w:w="0" w:type="dxa"/>
                    <w:right w:w="0" w:type="dxa"/>
                  </w:tcMar>
                </w:tcPr>
                <w:p>
                  <w:pPr>
                    <w:pStyle w:val="2"/>
                    <w:rPr>
                      <w:rFonts w:hint="eastAsia"/>
                      <w:sz w:val="21"/>
                      <w:szCs w:val="21"/>
                    </w:rPr>
                  </w:pPr>
                </w:p>
              </w:tc>
              <w:tc>
                <w:tcPr>
                  <w:tcW w:w="319" w:type="pct"/>
                  <w:tcBorders>
                    <w:tl2br w:val="nil"/>
                    <w:tr2bl w:val="nil"/>
                  </w:tcBorders>
                  <w:tcMar>
                    <w:left w:w="0" w:type="dxa"/>
                    <w:right w:w="0" w:type="dxa"/>
                  </w:tcMar>
                  <w:vAlign w:val="center"/>
                </w:tcPr>
                <w:p>
                  <w:pPr>
                    <w:pStyle w:val="2"/>
                    <w:rPr>
                      <w:rFonts w:hint="eastAsia"/>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90" w:hRule="atLeast"/>
                <w:jc w:val="center"/>
              </w:trPr>
              <w:tc>
                <w:tcPr>
                  <w:tcW w:w="379" w:type="pct"/>
                  <w:gridSpan w:val="2"/>
                  <w:vMerge w:val="continue"/>
                  <w:tcBorders>
                    <w:tl2br w:val="nil"/>
                    <w:tr2bl w:val="nil"/>
                  </w:tcBorders>
                  <w:tcMar>
                    <w:left w:w="0" w:type="dxa"/>
                    <w:right w:w="0" w:type="dxa"/>
                  </w:tcMar>
                  <w:vAlign w:val="center"/>
                </w:tcPr>
                <w:p>
                  <w:pPr>
                    <w:pStyle w:val="2"/>
                    <w:rPr>
                      <w:rFonts w:hint="eastAsia"/>
                      <w:sz w:val="21"/>
                      <w:szCs w:val="21"/>
                    </w:rPr>
                  </w:pPr>
                </w:p>
              </w:tc>
              <w:tc>
                <w:tcPr>
                  <w:tcW w:w="2289" w:type="pct"/>
                  <w:gridSpan w:val="4"/>
                  <w:tcBorders>
                    <w:tl2br w:val="nil"/>
                    <w:tr2bl w:val="nil"/>
                  </w:tcBorders>
                  <w:tcMar>
                    <w:left w:w="0" w:type="dxa"/>
                    <w:right w:w="0" w:type="dxa"/>
                  </w:tcMar>
                  <w:vAlign w:val="center"/>
                </w:tcPr>
                <w:p>
                  <w:pPr>
                    <w:pStyle w:val="2"/>
                    <w:keepNext w:val="0"/>
                    <w:keepLines w:val="0"/>
                    <w:pageBreakBefore w:val="0"/>
                    <w:widowControl w:val="0"/>
                    <w:kinsoku/>
                    <w:wordWrap/>
                    <w:overflowPunct/>
                    <w:topLinePunct w:val="0"/>
                    <w:autoSpaceDE/>
                    <w:autoSpaceDN/>
                    <w:bidi w:val="0"/>
                    <w:adjustRightInd/>
                    <w:snapToGrid/>
                    <w:ind w:firstLine="440" w:firstLineChars="200"/>
                    <w:jc w:val="center"/>
                    <w:textAlignment w:val="auto"/>
                    <w:rPr>
                      <w:rFonts w:hint="eastAsia"/>
                      <w:sz w:val="21"/>
                      <w:szCs w:val="21"/>
                    </w:rPr>
                  </w:pPr>
                  <w:r>
                    <w:rPr>
                      <w:rFonts w:hint="eastAsia"/>
                      <w:sz w:val="21"/>
                      <w:szCs w:val="21"/>
                    </w:rPr>
                    <w:t>周 学 时</w:t>
                  </w:r>
                </w:p>
              </w:tc>
              <w:tc>
                <w:tcPr>
                  <w:tcW w:w="213" w:type="pct"/>
                  <w:tcBorders>
                    <w:tl2br w:val="nil"/>
                    <w:tr2bl w:val="nil"/>
                  </w:tcBorders>
                  <w:tcMar>
                    <w:left w:w="0" w:type="dxa"/>
                    <w:right w:w="0" w:type="dxa"/>
                  </w:tcMar>
                  <w:vAlign w:val="center"/>
                </w:tcPr>
                <w:p>
                  <w:pPr>
                    <w:pStyle w:val="2"/>
                    <w:rPr>
                      <w:rFonts w:hint="eastAsia"/>
                      <w:sz w:val="21"/>
                      <w:szCs w:val="21"/>
                    </w:rPr>
                  </w:pPr>
                </w:p>
              </w:tc>
              <w:tc>
                <w:tcPr>
                  <w:tcW w:w="248" w:type="pct"/>
                  <w:tcBorders>
                    <w:tl2br w:val="nil"/>
                    <w:tr2bl w:val="nil"/>
                  </w:tcBorders>
                  <w:vAlign w:val="center"/>
                </w:tcPr>
                <w:p>
                  <w:pPr>
                    <w:pStyle w:val="2"/>
                    <w:rPr>
                      <w:rFonts w:hint="eastAsia"/>
                      <w:sz w:val="21"/>
                      <w:szCs w:val="21"/>
                    </w:rPr>
                  </w:pPr>
                </w:p>
              </w:tc>
              <w:tc>
                <w:tcPr>
                  <w:tcW w:w="260" w:type="pct"/>
                  <w:tcBorders>
                    <w:tl2br w:val="nil"/>
                    <w:tr2bl w:val="nil"/>
                  </w:tcBorders>
                  <w:vAlign w:val="center"/>
                </w:tcPr>
                <w:p>
                  <w:pPr>
                    <w:pStyle w:val="2"/>
                    <w:rPr>
                      <w:rFonts w:hint="eastAsia"/>
                      <w:sz w:val="21"/>
                      <w:szCs w:val="21"/>
                    </w:rPr>
                  </w:pPr>
                </w:p>
              </w:tc>
              <w:tc>
                <w:tcPr>
                  <w:tcW w:w="271" w:type="pct"/>
                  <w:tcBorders>
                    <w:tl2br w:val="nil"/>
                    <w:tr2bl w:val="nil"/>
                  </w:tcBorders>
                  <w:tcMar>
                    <w:left w:w="0" w:type="dxa"/>
                    <w:right w:w="0" w:type="dxa"/>
                  </w:tcMar>
                  <w:vAlign w:val="center"/>
                </w:tcPr>
                <w:p>
                  <w:pPr>
                    <w:pStyle w:val="2"/>
                    <w:rPr>
                      <w:rFonts w:hint="eastAsia"/>
                      <w:sz w:val="21"/>
                      <w:szCs w:val="21"/>
                    </w:rPr>
                  </w:pPr>
                </w:p>
              </w:tc>
              <w:tc>
                <w:tcPr>
                  <w:tcW w:w="272"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24</w:t>
                  </w:r>
                </w:p>
              </w:tc>
              <w:tc>
                <w:tcPr>
                  <w:tcW w:w="284" w:type="pct"/>
                  <w:tcBorders>
                    <w:tl2br w:val="nil"/>
                    <w:tr2bl w:val="nil"/>
                  </w:tcBorders>
                  <w:tcMar>
                    <w:left w:w="0" w:type="dxa"/>
                    <w:right w:w="0" w:type="dxa"/>
                  </w:tcMar>
                  <w:vAlign w:val="center"/>
                </w:tcPr>
                <w:p>
                  <w:pPr>
                    <w:pStyle w:val="2"/>
                    <w:rPr>
                      <w:rFonts w:hint="eastAsia"/>
                      <w:sz w:val="21"/>
                      <w:szCs w:val="21"/>
                      <w:lang w:val="en-US" w:eastAsia="zh-CN"/>
                    </w:rPr>
                  </w:pPr>
                  <w:r>
                    <w:rPr>
                      <w:rFonts w:hint="eastAsia"/>
                      <w:sz w:val="21"/>
                      <w:szCs w:val="21"/>
                      <w:lang w:val="en-US" w:eastAsia="zh-CN"/>
                    </w:rPr>
                    <w:t>23</w:t>
                  </w:r>
                </w:p>
              </w:tc>
              <w:tc>
                <w:tcPr>
                  <w:tcW w:w="212"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lang w:val="en-US" w:eastAsia="zh-CN"/>
                    </w:rPr>
                    <w:t>26</w:t>
                  </w:r>
                </w:p>
              </w:tc>
              <w:tc>
                <w:tcPr>
                  <w:tcW w:w="248" w:type="pct"/>
                  <w:tcBorders>
                    <w:tl2br w:val="nil"/>
                    <w:tr2bl w:val="nil"/>
                  </w:tcBorders>
                  <w:tcMar>
                    <w:left w:w="0" w:type="dxa"/>
                    <w:right w:w="0" w:type="dxa"/>
                  </w:tcMar>
                  <w:vAlign w:val="center"/>
                </w:tcPr>
                <w:p>
                  <w:pPr>
                    <w:pStyle w:val="2"/>
                    <w:rPr>
                      <w:rFonts w:hint="eastAsia"/>
                      <w:sz w:val="21"/>
                      <w:szCs w:val="21"/>
                      <w:lang w:val="en-US" w:eastAsia="zh-CN"/>
                    </w:rPr>
                  </w:pPr>
                </w:p>
              </w:tc>
              <w:tc>
                <w:tcPr>
                  <w:tcW w:w="319" w:type="pct"/>
                  <w:tcBorders>
                    <w:tl2br w:val="nil"/>
                    <w:tr2bl w:val="nil"/>
                  </w:tcBorders>
                  <w:tcMar>
                    <w:left w:w="0" w:type="dxa"/>
                    <w:right w:w="0" w:type="dxa"/>
                  </w:tcMar>
                  <w:vAlign w:val="center"/>
                </w:tcPr>
                <w:p>
                  <w:pPr>
                    <w:pStyle w:val="2"/>
                    <w:ind w:left="0" w:leftChars="0" w:firstLine="0" w:firstLineChars="0"/>
                    <w:rPr>
                      <w:rFonts w:hint="eastAsia"/>
                      <w:sz w:val="21"/>
                      <w:szCs w:val="21"/>
                      <w:lang w:val="en-US" w:eastAsia="zh-CN"/>
                    </w:rPr>
                  </w:pPr>
                  <w:r>
                    <w:rPr>
                      <w:rFonts w:hint="eastAsia"/>
                      <w:sz w:val="21"/>
                      <w:szCs w:val="21"/>
                    </w:rPr>
                    <w:t>平均</w:t>
                  </w:r>
                  <w:r>
                    <w:rPr>
                      <w:rFonts w:hint="eastAsia"/>
                      <w:sz w:val="21"/>
                      <w:szCs w:val="21"/>
                      <w:lang w:val="en-US" w:eastAsia="zh-CN"/>
                    </w:rPr>
                    <w:t>24.3</w:t>
                  </w:r>
                </w:p>
              </w:tc>
            </w:tr>
          </w:tbl>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说明：</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1.集中实践教学（实习、实训等）每周按24学时计。</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2.学分与学时的换算：一般以16学时计为1个学分；集中实践以1周计1学分。</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3.《劳动教育》课程：各系根据实际情况开设16课时融入实践环节或单独开课。</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4.部分课程鼓励设置成网络课程。</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（三）各类课程学分数和学时数表</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eastAsia="zh-CN"/>
              </w:rPr>
              <w:t>铁道</w:t>
            </w:r>
            <w:r>
              <w:rPr>
                <w:rFonts w:hint="eastAsia"/>
                <w:sz w:val="24"/>
                <w:szCs w:val="24"/>
              </w:rPr>
              <w:t>工程技术专业人才培养方案的学时安排根据学生的认知特点和成长规律，注重各类课程学时的科学合理分配。本专业教学周</w:t>
            </w:r>
            <w:r>
              <w:rPr>
                <w:rFonts w:hint="eastAsia"/>
                <w:sz w:val="24"/>
                <w:szCs w:val="24"/>
                <w:lang w:eastAsia="zh-CN"/>
              </w:rPr>
              <w:t>平均</w:t>
            </w:r>
            <w:r>
              <w:rPr>
                <w:rFonts w:hint="eastAsia"/>
                <w:sz w:val="24"/>
                <w:szCs w:val="24"/>
              </w:rPr>
              <w:t>学时数为</w:t>
            </w:r>
            <w:r>
              <w:rPr>
                <w:rFonts w:hint="eastAsia"/>
                <w:sz w:val="24"/>
                <w:szCs w:val="24"/>
                <w:lang w:val="en-US" w:eastAsia="zh-CN"/>
              </w:rPr>
              <w:t>24.3</w:t>
            </w:r>
            <w:r>
              <w:rPr>
                <w:rFonts w:hint="eastAsia"/>
                <w:sz w:val="24"/>
                <w:szCs w:val="24"/>
              </w:rPr>
              <w:t>学时，</w:t>
            </w:r>
            <w:r>
              <w:rPr>
                <w:rFonts w:hint="eastAsia"/>
                <w:sz w:val="24"/>
                <w:szCs w:val="24"/>
                <w:lang w:eastAsia="zh-CN"/>
              </w:rPr>
              <w:t>二</w:t>
            </w:r>
            <w:r>
              <w:rPr>
                <w:rFonts w:hint="eastAsia"/>
                <w:sz w:val="24"/>
                <w:szCs w:val="24"/>
              </w:rPr>
              <w:t>年制学生总学时数为</w:t>
            </w:r>
            <w:r>
              <w:rPr>
                <w:rFonts w:hint="eastAsia"/>
                <w:sz w:val="24"/>
                <w:szCs w:val="24"/>
                <w:lang w:val="en-US" w:eastAsia="zh-CN"/>
              </w:rPr>
              <w:t>1832</w:t>
            </w:r>
            <w:r>
              <w:rPr>
                <w:rFonts w:hint="eastAsia"/>
                <w:sz w:val="24"/>
                <w:szCs w:val="24"/>
              </w:rPr>
              <w:t>学时</w:t>
            </w:r>
            <w:r>
              <w:rPr>
                <w:rFonts w:hint="eastAsia"/>
                <w:sz w:val="24"/>
                <w:szCs w:val="24"/>
                <w:lang w:eastAsia="zh-CN"/>
              </w:rPr>
              <w:t>，二</w:t>
            </w:r>
            <w:r>
              <w:rPr>
                <w:rFonts w:hint="eastAsia"/>
                <w:sz w:val="24"/>
                <w:szCs w:val="24"/>
              </w:rPr>
              <w:t>年制学生总学分为</w:t>
            </w:r>
            <w:r>
              <w:rPr>
                <w:rFonts w:hint="eastAsia"/>
                <w:sz w:val="24"/>
                <w:szCs w:val="24"/>
                <w:lang w:val="en-US" w:eastAsia="zh-CN"/>
              </w:rPr>
              <w:t>100</w:t>
            </w:r>
            <w:r>
              <w:rPr>
                <w:rFonts w:hint="eastAsia"/>
                <w:sz w:val="24"/>
                <w:szCs w:val="24"/>
              </w:rPr>
              <w:t>学分</w:t>
            </w:r>
            <w:r>
              <w:rPr>
                <w:rFonts w:hint="eastAsia"/>
                <w:sz w:val="24"/>
                <w:szCs w:val="24"/>
                <w:lang w:eastAsia="zh-CN"/>
              </w:rPr>
              <w:t>。</w:t>
            </w:r>
            <w:r>
              <w:rPr>
                <w:rFonts w:hint="eastAsia"/>
                <w:sz w:val="24"/>
                <w:szCs w:val="24"/>
              </w:rPr>
              <w:t>各类课程学分数和学时数见表</w:t>
            </w:r>
            <w:r>
              <w:rPr>
                <w:rFonts w:hint="eastAsia"/>
                <w:sz w:val="24"/>
                <w:szCs w:val="24"/>
                <w:lang w:val="en-US" w:eastAsia="zh-CN"/>
              </w:rPr>
              <w:t>10</w:t>
            </w:r>
            <w:r>
              <w:rPr>
                <w:rFonts w:hint="eastAsia"/>
                <w:sz w:val="24"/>
                <w:szCs w:val="24"/>
              </w:rPr>
              <w:t>。</w:t>
            </w:r>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4"/>
              </w:rPr>
            </w:pPr>
            <w:r>
              <w:rPr>
                <w:rFonts w:hint="eastAsia"/>
                <w:b/>
                <w:bCs/>
                <w:sz w:val="24"/>
                <w:szCs w:val="24"/>
              </w:rPr>
              <w:t>表</w:t>
            </w:r>
            <w:r>
              <w:rPr>
                <w:rFonts w:hint="eastAsia"/>
                <w:b/>
                <w:bCs/>
                <w:sz w:val="24"/>
                <w:szCs w:val="24"/>
                <w:lang w:val="en-US" w:eastAsia="zh-CN"/>
              </w:rPr>
              <w:t xml:space="preserve">10 </w:t>
            </w:r>
            <w:r>
              <w:rPr>
                <w:rFonts w:hint="eastAsia"/>
                <w:b/>
                <w:bCs/>
                <w:sz w:val="24"/>
                <w:szCs w:val="24"/>
              </w:rPr>
              <w:t xml:space="preserve"> 各类课程学分数和学时数表</w:t>
            </w:r>
          </w:p>
          <w:tbl>
            <w:tblPr>
              <w:tblStyle w:val="14"/>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5"/>
              <w:gridCol w:w="1335"/>
              <w:gridCol w:w="1449"/>
              <w:gridCol w:w="1449"/>
              <w:gridCol w:w="1449"/>
              <w:gridCol w:w="1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jc w:val="center"/>
              </w:trPr>
              <w:tc>
                <w:tcPr>
                  <w:tcW w:w="1177" w:type="pct"/>
                  <w:tcBorders>
                    <w:right w:val="single" w:color="auto" w:sz="4" w:space="0"/>
                  </w:tcBorders>
                  <w:vAlign w:val="center"/>
                </w:tcPr>
                <w:p>
                  <w:pPr>
                    <w:pStyle w:val="2"/>
                    <w:jc w:val="both"/>
                    <w:rPr>
                      <w:rFonts w:hint="eastAsia"/>
                      <w:b/>
                      <w:bCs/>
                      <w:sz w:val="24"/>
                      <w:szCs w:val="24"/>
                    </w:rPr>
                  </w:pPr>
                  <w:r>
                    <w:rPr>
                      <w:rFonts w:hint="eastAsia"/>
                      <w:b/>
                      <w:bCs/>
                      <w:sz w:val="24"/>
                      <w:szCs w:val="24"/>
                    </w:rPr>
                    <w:t>课程类别</w:t>
                  </w:r>
                </w:p>
              </w:tc>
              <w:tc>
                <w:tcPr>
                  <w:tcW w:w="736" w:type="pct"/>
                  <w:vAlign w:val="center"/>
                </w:tcPr>
                <w:p>
                  <w:pPr>
                    <w:pStyle w:val="2"/>
                    <w:jc w:val="both"/>
                    <w:rPr>
                      <w:rFonts w:hint="eastAsia"/>
                      <w:b/>
                      <w:bCs/>
                      <w:sz w:val="24"/>
                      <w:szCs w:val="24"/>
                    </w:rPr>
                  </w:pPr>
                  <w:r>
                    <w:rPr>
                      <w:rFonts w:hint="eastAsia"/>
                      <w:b/>
                      <w:bCs/>
                      <w:sz w:val="24"/>
                      <w:szCs w:val="24"/>
                    </w:rPr>
                    <w:t>学分</w:t>
                  </w:r>
                </w:p>
              </w:tc>
              <w:tc>
                <w:tcPr>
                  <w:tcW w:w="799" w:type="pct"/>
                  <w:vAlign w:val="center"/>
                </w:tcPr>
                <w:p>
                  <w:pPr>
                    <w:pStyle w:val="2"/>
                    <w:jc w:val="both"/>
                    <w:rPr>
                      <w:rFonts w:hint="eastAsia"/>
                      <w:b/>
                      <w:bCs/>
                      <w:sz w:val="24"/>
                      <w:szCs w:val="24"/>
                    </w:rPr>
                  </w:pPr>
                  <w:r>
                    <w:rPr>
                      <w:rFonts w:hint="eastAsia"/>
                      <w:b/>
                      <w:bCs/>
                      <w:sz w:val="24"/>
                      <w:szCs w:val="24"/>
                    </w:rPr>
                    <w:t>总学时</w:t>
                  </w:r>
                </w:p>
              </w:tc>
              <w:tc>
                <w:tcPr>
                  <w:tcW w:w="799" w:type="pct"/>
                  <w:tcBorders>
                    <w:right w:val="single" w:color="auto" w:sz="4" w:space="0"/>
                  </w:tcBorders>
                  <w:vAlign w:val="center"/>
                </w:tcPr>
                <w:p>
                  <w:pPr>
                    <w:pStyle w:val="2"/>
                    <w:ind w:left="0" w:leftChars="0" w:firstLine="0" w:firstLineChars="0"/>
                    <w:jc w:val="both"/>
                    <w:rPr>
                      <w:rFonts w:hint="eastAsia"/>
                      <w:b/>
                      <w:bCs/>
                      <w:sz w:val="24"/>
                      <w:szCs w:val="24"/>
                    </w:rPr>
                  </w:pPr>
                  <w:r>
                    <w:rPr>
                      <w:rFonts w:hint="eastAsia"/>
                      <w:b/>
                      <w:bCs/>
                      <w:sz w:val="24"/>
                      <w:szCs w:val="24"/>
                    </w:rPr>
                    <w:t>理论学时</w:t>
                  </w:r>
                </w:p>
              </w:tc>
              <w:tc>
                <w:tcPr>
                  <w:tcW w:w="799" w:type="pct"/>
                  <w:tcBorders>
                    <w:left w:val="single" w:color="auto" w:sz="4" w:space="0"/>
                  </w:tcBorders>
                  <w:vAlign w:val="center"/>
                </w:tcPr>
                <w:p>
                  <w:pPr>
                    <w:pStyle w:val="2"/>
                    <w:ind w:left="0" w:leftChars="0" w:firstLine="0" w:firstLineChars="0"/>
                    <w:jc w:val="both"/>
                    <w:rPr>
                      <w:rFonts w:hint="eastAsia"/>
                      <w:b/>
                      <w:bCs/>
                      <w:sz w:val="24"/>
                      <w:szCs w:val="24"/>
                    </w:rPr>
                  </w:pPr>
                  <w:r>
                    <w:rPr>
                      <w:rFonts w:hint="eastAsia"/>
                      <w:b/>
                      <w:bCs/>
                      <w:sz w:val="24"/>
                      <w:szCs w:val="24"/>
                    </w:rPr>
                    <w:t>实践学时</w:t>
                  </w:r>
                </w:p>
              </w:tc>
              <w:tc>
                <w:tcPr>
                  <w:tcW w:w="687" w:type="pct"/>
                  <w:vAlign w:val="center"/>
                </w:tcPr>
                <w:p>
                  <w:pPr>
                    <w:pStyle w:val="2"/>
                    <w:jc w:val="both"/>
                    <w:rPr>
                      <w:rFonts w:hint="eastAsia"/>
                      <w:b/>
                      <w:bCs/>
                      <w:sz w:val="24"/>
                      <w:szCs w:val="24"/>
                    </w:rPr>
                  </w:pPr>
                  <w:r>
                    <w:rPr>
                      <w:rFonts w:hint="eastAsia"/>
                      <w:b/>
                      <w:bCs/>
                      <w:sz w:val="24"/>
                      <w:szCs w:val="24"/>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1177" w:type="pct"/>
                  <w:vAlign w:val="center"/>
                </w:tcPr>
                <w:p>
                  <w:pPr>
                    <w:pStyle w:val="2"/>
                    <w:ind w:left="0" w:leftChars="0" w:firstLine="0" w:firstLineChars="0"/>
                    <w:jc w:val="both"/>
                    <w:rPr>
                      <w:rFonts w:hint="eastAsia"/>
                      <w:sz w:val="24"/>
                      <w:szCs w:val="24"/>
                    </w:rPr>
                  </w:pPr>
                  <w:r>
                    <w:rPr>
                      <w:rFonts w:hint="eastAsia"/>
                      <w:sz w:val="24"/>
                      <w:szCs w:val="24"/>
                    </w:rPr>
                    <w:t>公共基础</w:t>
                  </w:r>
                  <w:r>
                    <w:rPr>
                      <w:rFonts w:hint="eastAsia"/>
                      <w:sz w:val="24"/>
                      <w:szCs w:val="24"/>
                      <w:lang w:eastAsia="zh-CN"/>
                    </w:rPr>
                    <w:t>必修</w:t>
                  </w:r>
                  <w:r>
                    <w:rPr>
                      <w:rFonts w:hint="eastAsia"/>
                      <w:sz w:val="24"/>
                      <w:szCs w:val="24"/>
                    </w:rPr>
                    <w:t>课</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27</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416</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334</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82</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22.7%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1177" w:type="pct"/>
                  <w:vAlign w:val="center"/>
                </w:tcPr>
                <w:p>
                  <w:pPr>
                    <w:pStyle w:val="2"/>
                    <w:ind w:left="0" w:leftChars="0" w:firstLine="0" w:firstLineChars="0"/>
                    <w:jc w:val="both"/>
                    <w:rPr>
                      <w:rFonts w:hint="eastAsia"/>
                      <w:sz w:val="24"/>
                      <w:szCs w:val="24"/>
                    </w:rPr>
                  </w:pPr>
                  <w:r>
                    <w:rPr>
                      <w:rFonts w:hint="eastAsia"/>
                      <w:sz w:val="24"/>
                      <w:szCs w:val="24"/>
                    </w:rPr>
                    <w:t>公共基础选修课</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8</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128</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128</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0</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1177" w:type="pct"/>
                  <w:vAlign w:val="center"/>
                </w:tcPr>
                <w:p>
                  <w:pPr>
                    <w:pStyle w:val="2"/>
                    <w:ind w:left="0" w:leftChars="0" w:firstLine="0" w:firstLineChars="0"/>
                    <w:jc w:val="both"/>
                    <w:rPr>
                      <w:rFonts w:hint="eastAsia"/>
                      <w:sz w:val="24"/>
                      <w:szCs w:val="24"/>
                    </w:rPr>
                  </w:pPr>
                  <w:r>
                    <w:rPr>
                      <w:rFonts w:hint="eastAsia"/>
                      <w:sz w:val="24"/>
                      <w:szCs w:val="24"/>
                    </w:rPr>
                    <w:t>公共基础实践课</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2</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48</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0</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48</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jc w:val="center"/>
              </w:trPr>
              <w:tc>
                <w:tcPr>
                  <w:tcW w:w="1177" w:type="pct"/>
                  <w:vAlign w:val="center"/>
                </w:tcPr>
                <w:p>
                  <w:pPr>
                    <w:pStyle w:val="2"/>
                    <w:jc w:val="both"/>
                    <w:rPr>
                      <w:rFonts w:hint="eastAsia"/>
                      <w:sz w:val="24"/>
                      <w:szCs w:val="24"/>
                    </w:rPr>
                  </w:pPr>
                  <w:r>
                    <w:rPr>
                      <w:rFonts w:hint="eastAsia"/>
                      <w:sz w:val="24"/>
                      <w:szCs w:val="24"/>
                    </w:rPr>
                    <w:t>专业基础课</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16</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256</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176</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80</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1177" w:type="pct"/>
                  <w:vAlign w:val="center"/>
                </w:tcPr>
                <w:p>
                  <w:pPr>
                    <w:pStyle w:val="2"/>
                    <w:jc w:val="both"/>
                    <w:rPr>
                      <w:rFonts w:hint="eastAsia"/>
                      <w:sz w:val="24"/>
                      <w:szCs w:val="24"/>
                    </w:rPr>
                  </w:pPr>
                  <w:r>
                    <w:rPr>
                      <w:rFonts w:hint="eastAsia"/>
                      <w:sz w:val="24"/>
                      <w:szCs w:val="24"/>
                    </w:rPr>
                    <w:t>专业核心课</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14</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224</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144</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80</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2" w:hRule="atLeast"/>
                <w:jc w:val="center"/>
              </w:trPr>
              <w:tc>
                <w:tcPr>
                  <w:tcW w:w="1177" w:type="pct"/>
                  <w:vAlign w:val="center"/>
                </w:tcPr>
                <w:p>
                  <w:pPr>
                    <w:pStyle w:val="2"/>
                    <w:numPr>
                      <w:numId w:val="0"/>
                    </w:numPr>
                    <w:ind w:leftChars="0"/>
                    <w:jc w:val="both"/>
                    <w:rPr>
                      <w:rFonts w:hint="eastAsia"/>
                      <w:sz w:val="24"/>
                      <w:szCs w:val="24"/>
                    </w:rPr>
                  </w:pPr>
                  <w:r>
                    <w:rPr>
                      <w:rFonts w:hint="eastAsia"/>
                      <w:sz w:val="24"/>
                      <w:szCs w:val="24"/>
                    </w:rPr>
                    <w:t>专业拓展课</w:t>
                  </w:r>
                </w:p>
                <w:p>
                  <w:pPr>
                    <w:pStyle w:val="2"/>
                    <w:numPr>
                      <w:numId w:val="0"/>
                    </w:numPr>
                    <w:ind w:leftChars="0"/>
                    <w:jc w:val="both"/>
                    <w:rPr>
                      <w:rFonts w:hint="eastAsia"/>
                      <w:sz w:val="24"/>
                      <w:szCs w:val="24"/>
                      <w:lang w:eastAsia="zh-CN"/>
                    </w:rPr>
                  </w:pPr>
                  <w:r>
                    <w:rPr>
                      <w:rFonts w:hint="eastAsia"/>
                      <w:sz w:val="24"/>
                      <w:szCs w:val="24"/>
                      <w:lang w:eastAsia="zh-CN"/>
                    </w:rPr>
                    <w:t>（专业选修课）</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4</w:t>
                  </w:r>
                </w:p>
              </w:tc>
              <w:tc>
                <w:tcPr>
                  <w:tcW w:w="1484" w:type="dxa"/>
                  <w:vAlign w:val="center"/>
                </w:tcPr>
                <w:p>
                  <w:pPr>
                    <w:pStyle w:val="2"/>
                    <w:jc w:val="both"/>
                    <w:rPr>
                      <w:rFonts w:hint="eastAsia"/>
                      <w:sz w:val="24"/>
                      <w:szCs w:val="24"/>
                      <w:lang w:val="en-US" w:eastAsia="zh-CN"/>
                    </w:rPr>
                  </w:pPr>
                  <w:r>
                    <w:rPr>
                      <w:rFonts w:hint="eastAsia"/>
                      <w:sz w:val="24"/>
                      <w:szCs w:val="24"/>
                      <w:lang w:val="en-US" w:eastAsia="zh-CN"/>
                    </w:rPr>
                    <w:t>64</w:t>
                  </w:r>
                </w:p>
              </w:tc>
              <w:tc>
                <w:tcPr>
                  <w:tcW w:w="1484" w:type="dxa"/>
                  <w:vAlign w:val="center"/>
                </w:tcPr>
                <w:p>
                  <w:pPr>
                    <w:pStyle w:val="2"/>
                    <w:jc w:val="both"/>
                    <w:rPr>
                      <w:rFonts w:hint="eastAsia"/>
                      <w:sz w:val="24"/>
                      <w:szCs w:val="24"/>
                      <w:lang w:val="en-US" w:eastAsia="zh-CN"/>
                    </w:rPr>
                  </w:pPr>
                  <w:r>
                    <w:rPr>
                      <w:rFonts w:hint="eastAsia"/>
                      <w:sz w:val="24"/>
                      <w:szCs w:val="24"/>
                      <w:lang w:val="en-US" w:eastAsia="zh-CN"/>
                    </w:rPr>
                    <w:t>52</w:t>
                  </w:r>
                </w:p>
              </w:tc>
              <w:tc>
                <w:tcPr>
                  <w:tcW w:w="1484" w:type="dxa"/>
                  <w:vAlign w:val="center"/>
                </w:tcPr>
                <w:p>
                  <w:pPr>
                    <w:pStyle w:val="2"/>
                    <w:jc w:val="both"/>
                    <w:rPr>
                      <w:rFonts w:hint="eastAsia"/>
                      <w:sz w:val="24"/>
                      <w:szCs w:val="24"/>
                      <w:lang w:val="en-US" w:eastAsia="zh-CN"/>
                    </w:rPr>
                  </w:pPr>
                  <w:r>
                    <w:rPr>
                      <w:rFonts w:hint="eastAsia"/>
                      <w:sz w:val="24"/>
                      <w:szCs w:val="24"/>
                      <w:lang w:val="en-US" w:eastAsia="zh-CN"/>
                    </w:rPr>
                    <w:t>12</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1177" w:type="pct"/>
                  <w:vAlign w:val="center"/>
                </w:tcPr>
                <w:p>
                  <w:pPr>
                    <w:pStyle w:val="2"/>
                    <w:jc w:val="both"/>
                    <w:rPr>
                      <w:rFonts w:hint="eastAsia"/>
                      <w:sz w:val="24"/>
                      <w:szCs w:val="24"/>
                    </w:rPr>
                  </w:pPr>
                  <w:r>
                    <w:rPr>
                      <w:rFonts w:hint="eastAsia"/>
                      <w:sz w:val="24"/>
                      <w:szCs w:val="24"/>
                    </w:rPr>
                    <w:t>专业实践课</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5</w:t>
                  </w:r>
                </w:p>
              </w:tc>
              <w:tc>
                <w:tcPr>
                  <w:tcW w:w="1484" w:type="dxa"/>
                  <w:vAlign w:val="center"/>
                </w:tcPr>
                <w:p>
                  <w:pPr>
                    <w:pStyle w:val="2"/>
                    <w:jc w:val="both"/>
                    <w:rPr>
                      <w:rFonts w:hint="eastAsia"/>
                      <w:sz w:val="24"/>
                      <w:szCs w:val="24"/>
                      <w:lang w:val="en-US" w:eastAsia="zh-CN"/>
                    </w:rPr>
                  </w:pPr>
                  <w:r>
                    <w:rPr>
                      <w:rFonts w:hint="eastAsia"/>
                      <w:sz w:val="24"/>
                      <w:szCs w:val="24"/>
                      <w:lang w:val="en-US" w:eastAsia="zh-CN"/>
                    </w:rPr>
                    <w:t>120</w:t>
                  </w:r>
                </w:p>
              </w:tc>
              <w:tc>
                <w:tcPr>
                  <w:tcW w:w="1484" w:type="dxa"/>
                  <w:vAlign w:val="center"/>
                </w:tcPr>
                <w:p>
                  <w:pPr>
                    <w:pStyle w:val="2"/>
                    <w:jc w:val="both"/>
                    <w:rPr>
                      <w:rFonts w:hint="eastAsia"/>
                      <w:sz w:val="24"/>
                      <w:szCs w:val="24"/>
                      <w:lang w:val="en-US" w:eastAsia="zh-CN"/>
                    </w:rPr>
                  </w:pPr>
                  <w:r>
                    <w:rPr>
                      <w:rFonts w:hint="eastAsia"/>
                      <w:sz w:val="24"/>
                      <w:szCs w:val="24"/>
                      <w:lang w:val="en-US" w:eastAsia="zh-CN"/>
                    </w:rPr>
                    <w:t>0</w:t>
                  </w:r>
                </w:p>
              </w:tc>
              <w:tc>
                <w:tcPr>
                  <w:tcW w:w="1484" w:type="dxa"/>
                  <w:vAlign w:val="center"/>
                </w:tcPr>
                <w:p>
                  <w:pPr>
                    <w:pStyle w:val="2"/>
                    <w:jc w:val="both"/>
                    <w:rPr>
                      <w:rFonts w:hint="eastAsia"/>
                      <w:sz w:val="24"/>
                      <w:szCs w:val="24"/>
                      <w:lang w:val="en-US" w:eastAsia="zh-CN"/>
                    </w:rPr>
                  </w:pPr>
                  <w:r>
                    <w:rPr>
                      <w:rFonts w:hint="eastAsia"/>
                      <w:sz w:val="24"/>
                      <w:szCs w:val="24"/>
                      <w:lang w:val="en-US" w:eastAsia="zh-CN"/>
                    </w:rPr>
                    <w:t>120</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1177" w:type="pct"/>
                  <w:tcBorders>
                    <w:left w:val="single" w:color="auto" w:sz="4" w:space="0"/>
                  </w:tcBorders>
                  <w:vAlign w:val="center"/>
                </w:tcPr>
                <w:p>
                  <w:pPr>
                    <w:pStyle w:val="2"/>
                    <w:jc w:val="both"/>
                    <w:rPr>
                      <w:rFonts w:hint="eastAsia"/>
                      <w:sz w:val="24"/>
                      <w:szCs w:val="24"/>
                    </w:rPr>
                  </w:pPr>
                  <w:r>
                    <w:rPr>
                      <w:rFonts w:hint="eastAsia"/>
                      <w:sz w:val="24"/>
                      <w:szCs w:val="24"/>
                    </w:rPr>
                    <w:t>实习</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24</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576</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0</w:t>
                  </w:r>
                </w:p>
              </w:tc>
              <w:tc>
                <w:tcPr>
                  <w:tcW w:w="799" w:type="pct"/>
                  <w:vAlign w:val="center"/>
                </w:tcPr>
                <w:p>
                  <w:pPr>
                    <w:pStyle w:val="2"/>
                    <w:jc w:val="both"/>
                    <w:rPr>
                      <w:rFonts w:hint="eastAsia"/>
                      <w:sz w:val="24"/>
                      <w:szCs w:val="24"/>
                      <w:lang w:val="en-US" w:eastAsia="zh-CN"/>
                    </w:rPr>
                  </w:pPr>
                  <w:r>
                    <w:rPr>
                      <w:rFonts w:hint="eastAsia"/>
                      <w:sz w:val="24"/>
                      <w:szCs w:val="24"/>
                      <w:lang w:val="en-US" w:eastAsia="zh-CN"/>
                    </w:rPr>
                    <w:t>576</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31.4%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1177" w:type="pct"/>
                  <w:tcBorders>
                    <w:left w:val="single" w:color="auto" w:sz="4" w:space="0"/>
                  </w:tcBorders>
                  <w:vAlign w:val="center"/>
                </w:tcPr>
                <w:p>
                  <w:pPr>
                    <w:pStyle w:val="2"/>
                    <w:jc w:val="both"/>
                    <w:rPr>
                      <w:rFonts w:hint="eastAsia"/>
                      <w:sz w:val="24"/>
                      <w:szCs w:val="24"/>
                    </w:rPr>
                  </w:pPr>
                  <w:r>
                    <w:rPr>
                      <w:rFonts w:hint="eastAsia"/>
                      <w:sz w:val="24"/>
                      <w:szCs w:val="24"/>
                    </w:rPr>
                    <w:t>合计</w:t>
                  </w:r>
                </w:p>
              </w:tc>
              <w:tc>
                <w:tcPr>
                  <w:tcW w:w="736" w:type="pct"/>
                  <w:vAlign w:val="center"/>
                </w:tcPr>
                <w:p>
                  <w:pPr>
                    <w:pStyle w:val="2"/>
                    <w:jc w:val="both"/>
                    <w:rPr>
                      <w:rFonts w:hint="eastAsia"/>
                      <w:sz w:val="24"/>
                      <w:szCs w:val="24"/>
                      <w:lang w:val="en-US" w:eastAsia="zh-CN"/>
                    </w:rPr>
                  </w:pPr>
                  <w:r>
                    <w:rPr>
                      <w:rFonts w:hint="eastAsia"/>
                      <w:sz w:val="24"/>
                      <w:szCs w:val="24"/>
                      <w:lang w:val="en-US" w:eastAsia="zh-CN"/>
                    </w:rPr>
                    <w:t>100</w:t>
                  </w:r>
                </w:p>
              </w:tc>
              <w:tc>
                <w:tcPr>
                  <w:tcW w:w="1483" w:type="dxa"/>
                  <w:vAlign w:val="center"/>
                </w:tcPr>
                <w:p>
                  <w:pPr>
                    <w:pStyle w:val="2"/>
                    <w:jc w:val="both"/>
                    <w:rPr>
                      <w:rFonts w:hint="eastAsia"/>
                      <w:sz w:val="24"/>
                      <w:szCs w:val="24"/>
                      <w:lang w:val="en-US" w:eastAsia="zh-CN"/>
                    </w:rPr>
                  </w:pPr>
                  <w:r>
                    <w:rPr>
                      <w:rFonts w:hint="eastAsia"/>
                      <w:sz w:val="24"/>
                      <w:szCs w:val="24"/>
                      <w:lang w:val="en-US" w:eastAsia="zh-CN"/>
                    </w:rPr>
                    <w:t>1832</w:t>
                  </w:r>
                </w:p>
              </w:tc>
              <w:tc>
                <w:tcPr>
                  <w:tcW w:w="1483" w:type="dxa"/>
                  <w:vAlign w:val="center"/>
                </w:tcPr>
                <w:p>
                  <w:pPr>
                    <w:pStyle w:val="2"/>
                    <w:jc w:val="both"/>
                    <w:rPr>
                      <w:rFonts w:hint="eastAsia"/>
                      <w:sz w:val="24"/>
                      <w:szCs w:val="24"/>
                      <w:lang w:val="en-US" w:eastAsia="zh-CN"/>
                    </w:rPr>
                  </w:pPr>
                  <w:r>
                    <w:rPr>
                      <w:rFonts w:hint="eastAsia"/>
                      <w:sz w:val="24"/>
                      <w:szCs w:val="24"/>
                      <w:lang w:val="en-US" w:eastAsia="zh-CN"/>
                    </w:rPr>
                    <w:t>834</w:t>
                  </w:r>
                </w:p>
              </w:tc>
              <w:tc>
                <w:tcPr>
                  <w:tcW w:w="1483" w:type="dxa"/>
                  <w:vAlign w:val="center"/>
                </w:tcPr>
                <w:p>
                  <w:pPr>
                    <w:pStyle w:val="2"/>
                    <w:jc w:val="both"/>
                    <w:rPr>
                      <w:rFonts w:hint="eastAsia"/>
                      <w:sz w:val="24"/>
                      <w:szCs w:val="24"/>
                      <w:lang w:val="en-US" w:eastAsia="zh-CN"/>
                    </w:rPr>
                  </w:pPr>
                  <w:r>
                    <w:rPr>
                      <w:rFonts w:hint="eastAsia"/>
                      <w:sz w:val="24"/>
                      <w:szCs w:val="24"/>
                      <w:lang w:val="en-US" w:eastAsia="zh-CN"/>
                    </w:rPr>
                    <w:t>998</w:t>
                  </w:r>
                </w:p>
              </w:tc>
              <w:tc>
                <w:tcPr>
                  <w:tcW w:w="1282" w:type="dxa"/>
                  <w:vAlign w:val="center"/>
                </w:tcPr>
                <w:p>
                  <w:pPr>
                    <w:pStyle w:val="2"/>
                    <w:jc w:val="both"/>
                    <w:rPr>
                      <w:rFonts w:hint="eastAsia"/>
                      <w:sz w:val="24"/>
                      <w:szCs w:val="24"/>
                      <w:lang w:val="en-US" w:eastAsia="zh-CN"/>
                    </w:rPr>
                  </w:pPr>
                  <w:r>
                    <w:rPr>
                      <w:rFonts w:hint="eastAsia"/>
                      <w:sz w:val="24"/>
                      <w:szCs w:val="24"/>
                      <w:lang w:val="en-US" w:eastAsia="zh-CN"/>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5000" w:type="pct"/>
                  <w:gridSpan w:val="6"/>
                  <w:tcBorders>
                    <w:left w:val="single" w:color="auto" w:sz="4" w:space="0"/>
                  </w:tcBorders>
                  <w:vAlign w:val="center"/>
                </w:tcPr>
                <w:p>
                  <w:pPr>
                    <w:pStyle w:val="2"/>
                    <w:jc w:val="both"/>
                    <w:rPr>
                      <w:rFonts w:hint="eastAsia"/>
                      <w:sz w:val="24"/>
                      <w:szCs w:val="24"/>
                    </w:rPr>
                  </w:pPr>
                  <w:r>
                    <w:rPr>
                      <w:rFonts w:hint="eastAsia"/>
                      <w:sz w:val="24"/>
                      <w:szCs w:val="24"/>
                    </w:rPr>
                    <w:t>理论教学学时数占比</w:t>
                  </w:r>
                  <w:r>
                    <w:rPr>
                      <w:rFonts w:hint="eastAsia"/>
                      <w:sz w:val="24"/>
                      <w:szCs w:val="24"/>
                      <w:lang w:val="en-US" w:eastAsia="zh-CN"/>
                    </w:rPr>
                    <w:t>46</w:t>
                  </w:r>
                  <w:r>
                    <w:rPr>
                      <w:rFonts w:hint="eastAsia"/>
                      <w:sz w:val="24"/>
                      <w:szCs w:val="24"/>
                    </w:rPr>
                    <w:t>%；实践教学学时数占比</w:t>
                  </w:r>
                  <w:r>
                    <w:rPr>
                      <w:rFonts w:hint="eastAsia"/>
                      <w:sz w:val="24"/>
                      <w:szCs w:val="24"/>
                      <w:lang w:val="en-US" w:eastAsia="zh-CN"/>
                    </w:rPr>
                    <w:t>54</w:t>
                  </w:r>
                  <w:r>
                    <w:rPr>
                      <w:rFonts w:hint="eastAsia"/>
                      <w:sz w:val="24"/>
                      <w:szCs w:val="24"/>
                    </w:rPr>
                    <w:t>%；选修课占比</w:t>
                  </w:r>
                  <w:r>
                    <w:rPr>
                      <w:rFonts w:hint="eastAsia"/>
                      <w:sz w:val="24"/>
                      <w:szCs w:val="24"/>
                      <w:lang w:val="en-US" w:eastAsia="zh-CN"/>
                    </w:rPr>
                    <w:t>10.3</w:t>
                  </w:r>
                  <w:r>
                    <w:rPr>
                      <w:rFonts w:hint="eastAsia"/>
                      <w:sz w:val="24"/>
                      <w:szCs w:val="24"/>
                    </w:rPr>
                    <w:t>%</w:t>
                  </w:r>
                </w:p>
              </w:tc>
            </w:tr>
          </w:tbl>
          <w:p>
            <w:pPr>
              <w:pStyle w:val="2"/>
              <w:rPr>
                <w:rFonts w:hint="eastAsia"/>
                <w:sz w:val="24"/>
                <w:szCs w:val="24"/>
              </w:rPr>
            </w:pPr>
          </w:p>
          <w:p>
            <w:pPr>
              <w:keepNext w:val="0"/>
              <w:keepLines w:val="0"/>
              <w:pageBreakBefore w:val="0"/>
              <w:widowControl w:val="0"/>
              <w:kinsoku/>
              <w:wordWrap/>
              <w:overflowPunct/>
              <w:topLinePunct w:val="0"/>
              <w:bidi w:val="0"/>
              <w:snapToGrid/>
              <w:spacing w:line="240" w:lineRule="auto"/>
              <w:ind w:left="0"/>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八、实施保障</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（一）人才培养模式</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（二）师资队伍</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1.专任教师</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专任教师应具备以下基本条件：</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①身体健康，具有良好的思想政治素质和教师职业道德，热爱教育事业，热爱学生，能为人师表；</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②本科及以上学历，具有高校教师资格证；</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③具备扎实的铁道工程、道路桥梁、土木工程等相关专业理论知识和专业技能，具备一定的专业实践能力；</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④掌握职业教育教学方法，具有课程设计和教学实施的能力，能密切联系企业实际；</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⑤具有良好的表达能力和沟通协调能力。</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 xml:space="preserve">2.校外兼职教师 </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校外兼职教师应具备以下基本条件：</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①热爱职业教育，具有良好的职业道德与修养；</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②大学本科及以上学历或高级专业技术职称（职业资格、执业资格）；</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③具备铁道工程、道路桥梁、土木工程等相关行业五年及以上工作经历；</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④备一定的课程设计和教学组织能力，具有丰富的实践教学指导能力；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⑤具有良好的表达能力和沟通协调能力；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⑥能够遵守我院有关教学工作的规章制度，能按教学要求，按时提交各种教学资料，完成规定教学任务。</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3.师资队伍建设与保障</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有明确的师资队伍建设政策并能有效执行，保证教学、科研、服务职能，确保人才培养质量；建立教师参与教学计划制定和教学管理决策的机制，使教师理解教学内容和课程计划调整的意义；制定教师队伍建设规划，保证教师的培养、考核与交流，为教师提供专业发展机会。</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（1）实行教师培训常规化</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制定计划，对教师进行有序培训。选送专业带头人、骨干教师外出学习，所有专业教师都要参加国内有关高职教育教学改革方面的培训。</w:t>
            </w:r>
          </w:p>
          <w:p>
            <w:pPr>
              <w:keepNext w:val="0"/>
              <w:keepLines w:val="0"/>
              <w:pageBreakBefore w:val="0"/>
              <w:widowControl w:val="0"/>
              <w:kinsoku/>
              <w:wordWrap/>
              <w:overflowPunct/>
              <w:topLinePunct w:val="0"/>
              <w:autoSpaceDE/>
              <w:autoSpaceDN/>
              <w:bidi w:val="0"/>
              <w:adjustRightInd/>
              <w:snapToGrid/>
              <w:spacing w:line="360" w:lineRule="auto"/>
              <w:ind w:left="0" w:firstLine="480"/>
              <w:textAlignment w:val="auto"/>
              <w:rPr>
                <w:rFonts w:hint="eastAsia" w:ascii="宋体" w:hAnsi="宋体" w:eastAsia="宋体" w:cs="宋体"/>
                <w:sz w:val="24"/>
                <w:szCs w:val="24"/>
              </w:rPr>
            </w:pPr>
            <w:r>
              <w:rPr>
                <w:rFonts w:hint="eastAsia" w:ascii="宋体" w:hAnsi="宋体" w:eastAsia="宋体" w:cs="宋体"/>
                <w:sz w:val="24"/>
                <w:szCs w:val="24"/>
              </w:rPr>
              <w:t>安排专业教师不定期到企业进行实践，积累实践经验，提高专业技能。</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（2）建立兼职教师选聘机制</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从行业企业聘请业务骨干和能工巧匠担任专业兼职教师，与校内教师组成教学团队，实现优势互补，提高教学质量。</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兼职教师要参与课程开发、实践教学项目的开发、人才培养方案的制订、课程标准的制定、教学内容的确定，承担实践实训课程的教学、指导、评价与考核等。</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建立从企业引进兼职教师的长效机制，保证兼职教师的来源和质量；定期对兼职教师进行教学理论、教学方法等方面的培训，同时选派优秀骨干教师就教学方法、教学组织等方面与兼职教师进行沟通交流，以提高兼职教师教学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我院拥有</w:t>
            </w:r>
            <w:r>
              <w:rPr>
                <w:rFonts w:hint="eastAsia" w:ascii="宋体" w:hAnsi="宋体" w:eastAsia="宋体" w:cs="宋体"/>
                <w:sz w:val="24"/>
                <w:szCs w:val="24"/>
                <w:lang w:eastAsia="zh-CN"/>
              </w:rPr>
              <w:t>铁道</w:t>
            </w:r>
            <w:r>
              <w:rPr>
                <w:rFonts w:hint="eastAsia" w:ascii="宋体" w:hAnsi="宋体" w:eastAsia="宋体" w:cs="宋体"/>
                <w:sz w:val="24"/>
                <w:szCs w:val="24"/>
              </w:rPr>
              <w:t>工程类（或相关）专业教师</w:t>
            </w:r>
            <w:r>
              <w:rPr>
                <w:rFonts w:hint="eastAsia" w:ascii="宋体" w:hAnsi="宋体" w:eastAsia="宋体" w:cs="宋体"/>
                <w:sz w:val="24"/>
                <w:szCs w:val="24"/>
                <w:lang w:eastAsia="zh-CN"/>
              </w:rPr>
              <w:t>多</w:t>
            </w:r>
            <w:r>
              <w:rPr>
                <w:rFonts w:hint="eastAsia" w:ascii="宋体" w:hAnsi="宋体" w:eastAsia="宋体" w:cs="宋体"/>
                <w:sz w:val="24"/>
                <w:szCs w:val="24"/>
              </w:rPr>
              <w:t>名。基本形成了一支以“专业带头人——中年骨干教师——青年教师”为梯队，结构合理、水平较高的优秀教学团队。</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（三）教学设施</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1、校内实训条件</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目前校内建有以下实训室（见表</w:t>
            </w:r>
            <w:r>
              <w:rPr>
                <w:rFonts w:hint="eastAsia" w:ascii="宋体" w:hAnsi="宋体" w:cs="宋体"/>
                <w:sz w:val="24"/>
                <w:szCs w:val="24"/>
                <w:lang w:val="en-US" w:eastAsia="zh-CN"/>
              </w:rPr>
              <w:t>11</w:t>
            </w:r>
            <w:r>
              <w:rPr>
                <w:rFonts w:hint="eastAsia" w:ascii="宋体" w:hAnsi="宋体" w:eastAsia="宋体" w:cs="宋体"/>
                <w:sz w:val="24"/>
                <w:szCs w:val="24"/>
              </w:rPr>
              <w:t>）。</w:t>
            </w:r>
          </w:p>
          <w:p>
            <w:pPr>
              <w:spacing w:line="360" w:lineRule="auto"/>
              <w:jc w:val="center"/>
              <w:rPr>
                <w:rFonts w:hint="eastAsia"/>
              </w:rPr>
            </w:pPr>
            <w:r>
              <w:rPr>
                <w:rFonts w:hint="eastAsia"/>
              </w:rPr>
              <w:t>表</w:t>
            </w:r>
            <w:r>
              <w:rPr>
                <w:rFonts w:hint="eastAsia"/>
                <w:lang w:val="en-US" w:eastAsia="zh-CN"/>
              </w:rPr>
              <w:t>11</w:t>
            </w:r>
            <w:r>
              <w:rPr>
                <w:rFonts w:hint="eastAsia"/>
              </w:rPr>
              <w:t xml:space="preserve"> 校内实训室一览表</w:t>
            </w:r>
          </w:p>
          <w:tbl>
            <w:tblPr>
              <w:tblStyle w:val="14"/>
              <w:tblW w:w="4755" w:type="pct"/>
              <w:tblInd w:w="1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1784"/>
              <w:gridCol w:w="4464"/>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36" w:type="pct"/>
                  <w:noWrap w:val="0"/>
                  <w:vAlign w:val="center"/>
                </w:tcPr>
                <w:p>
                  <w:pPr>
                    <w:widowControl/>
                    <w:spacing w:line="360" w:lineRule="auto"/>
                    <w:jc w:val="center"/>
                    <w:rPr>
                      <w:rFonts w:hint="eastAsia"/>
                    </w:rPr>
                  </w:pPr>
                  <w:r>
                    <w:rPr>
                      <w:rFonts w:hint="eastAsia"/>
                    </w:rPr>
                    <w:t>序号</w:t>
                  </w:r>
                </w:p>
              </w:tc>
              <w:tc>
                <w:tcPr>
                  <w:tcW w:w="1033" w:type="pct"/>
                  <w:noWrap w:val="0"/>
                  <w:vAlign w:val="center"/>
                </w:tcPr>
                <w:p>
                  <w:pPr>
                    <w:spacing w:line="460" w:lineRule="exact"/>
                    <w:jc w:val="center"/>
                    <w:rPr>
                      <w:rFonts w:hint="eastAsia"/>
                    </w:rPr>
                  </w:pPr>
                  <w:r>
                    <w:rPr>
                      <w:rFonts w:hint="eastAsia"/>
                    </w:rPr>
                    <w:t>实训室名称</w:t>
                  </w:r>
                </w:p>
              </w:tc>
              <w:tc>
                <w:tcPr>
                  <w:tcW w:w="2585" w:type="pct"/>
                  <w:noWrap w:val="0"/>
                  <w:vAlign w:val="center"/>
                </w:tcPr>
                <w:p>
                  <w:pPr>
                    <w:spacing w:line="460" w:lineRule="exact"/>
                    <w:jc w:val="center"/>
                    <w:rPr>
                      <w:rFonts w:hint="eastAsia"/>
                    </w:rPr>
                  </w:pPr>
                  <w:r>
                    <w:rPr>
                      <w:rFonts w:hint="eastAsia"/>
                    </w:rPr>
                    <w:t>主要设施</w:t>
                  </w:r>
                </w:p>
              </w:tc>
              <w:tc>
                <w:tcPr>
                  <w:tcW w:w="1043" w:type="pct"/>
                  <w:noWrap w:val="0"/>
                  <w:vAlign w:val="center"/>
                </w:tcPr>
                <w:p>
                  <w:pPr>
                    <w:spacing w:line="460" w:lineRule="exact"/>
                    <w:jc w:val="center"/>
                    <w:rPr>
                      <w:rFonts w:hint="eastAsia"/>
                    </w:rPr>
                  </w:pPr>
                  <w:r>
                    <w:rPr>
                      <w:rFonts w:hint="eastAsia"/>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336" w:type="pct"/>
                  <w:noWrap w:val="0"/>
                  <w:vAlign w:val="center"/>
                </w:tcPr>
                <w:p>
                  <w:pPr>
                    <w:spacing w:line="360" w:lineRule="auto"/>
                    <w:jc w:val="center"/>
                    <w:rPr>
                      <w:rFonts w:hint="eastAsia"/>
                    </w:rPr>
                  </w:pPr>
                  <w:r>
                    <w:rPr>
                      <w:rFonts w:hint="eastAsia"/>
                    </w:rPr>
                    <w:t>1</w:t>
                  </w:r>
                </w:p>
              </w:tc>
              <w:tc>
                <w:tcPr>
                  <w:tcW w:w="103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rPr>
                  </w:pPr>
                  <w:r>
                    <w:rPr>
                      <w:rFonts w:hint="eastAsia"/>
                      <w:lang w:eastAsia="zh-CN"/>
                    </w:rPr>
                    <w:t>计算机制图</w:t>
                  </w:r>
                  <w:r>
                    <w:rPr>
                      <w:rFonts w:hint="eastAsia"/>
                    </w:rPr>
                    <w:t>实训室</w:t>
                  </w:r>
                </w:p>
              </w:tc>
              <w:tc>
                <w:tcPr>
                  <w:tcW w:w="2585" w:type="pct"/>
                  <w:noWrap w:val="0"/>
                  <w:vAlign w:val="top"/>
                </w:tcPr>
                <w:p>
                  <w:pPr>
                    <w:rPr>
                      <w:rFonts w:hint="eastAsia"/>
                    </w:rPr>
                  </w:pPr>
                  <w:r>
                    <w:rPr>
                      <w:rFonts w:hint="eastAsia"/>
                    </w:rPr>
                    <w:t>桌椅、PC计算机、交换机、稳压电源、音响功放、麦克、工程制图CAD软件</w:t>
                  </w:r>
                </w:p>
              </w:tc>
              <w:tc>
                <w:tcPr>
                  <w:tcW w:w="104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绘制</w:t>
                  </w:r>
                  <w:r>
                    <w:rPr>
                      <w:rFonts w:hint="eastAsia"/>
                      <w:lang w:eastAsia="zh-CN"/>
                    </w:rPr>
                    <w:t>和识读</w:t>
                  </w:r>
                  <w:r>
                    <w:rPr>
                      <w:rFonts w:hint="eastAsia"/>
                    </w:rPr>
                    <w:t>工程CAD图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336" w:type="pct"/>
                  <w:noWrap w:val="0"/>
                  <w:vAlign w:val="center"/>
                </w:tcPr>
                <w:p>
                  <w:pPr>
                    <w:spacing w:line="360" w:lineRule="auto"/>
                    <w:jc w:val="center"/>
                    <w:rPr>
                      <w:rFonts w:hint="eastAsia"/>
                    </w:rPr>
                  </w:pPr>
                  <w:r>
                    <w:rPr>
                      <w:rFonts w:hint="eastAsia"/>
                    </w:rPr>
                    <w:t>2</w:t>
                  </w:r>
                </w:p>
              </w:tc>
              <w:tc>
                <w:tcPr>
                  <w:tcW w:w="1033" w:type="pct"/>
                  <w:noWrap w:val="0"/>
                  <w:vAlign w:val="center"/>
                </w:tcPr>
                <w:p>
                  <w:pPr>
                    <w:widowControl/>
                    <w:rPr>
                      <w:rFonts w:hint="eastAsia"/>
                    </w:rPr>
                  </w:pPr>
                  <w:r>
                    <w:rPr>
                      <w:rFonts w:hint="eastAsia"/>
                      <w:lang w:val="en-US" w:eastAsia="zh-CN"/>
                    </w:rPr>
                    <w:t>BIM</w:t>
                  </w:r>
                  <w:r>
                    <w:rPr>
                      <w:rFonts w:hint="eastAsia"/>
                    </w:rPr>
                    <w:t>软件应用</w:t>
                  </w:r>
                </w:p>
                <w:p>
                  <w:pPr>
                    <w:widowControl/>
                    <w:rPr>
                      <w:rFonts w:hint="eastAsia"/>
                    </w:rPr>
                  </w:pPr>
                  <w:r>
                    <w:rPr>
                      <w:rFonts w:hint="eastAsia"/>
                    </w:rPr>
                    <w:t>实训室</w:t>
                  </w:r>
                </w:p>
              </w:tc>
              <w:tc>
                <w:tcPr>
                  <w:tcW w:w="2585" w:type="pct"/>
                  <w:noWrap w:val="0"/>
                  <w:vAlign w:val="center"/>
                </w:tcPr>
                <w:p>
                  <w:pPr>
                    <w:rPr>
                      <w:rFonts w:hint="eastAsia"/>
                    </w:rPr>
                  </w:pPr>
                  <w:r>
                    <w:rPr>
                      <w:rFonts w:hint="eastAsia"/>
                    </w:rPr>
                    <w:t>电脑桌椅、PC计算机、交换机、稳压电源、音响功放、麦克、</w:t>
                  </w:r>
                  <w:r>
                    <w:rPr>
                      <w:rFonts w:hint="eastAsia"/>
                      <w:lang w:val="en-US" w:eastAsia="zh-CN"/>
                    </w:rPr>
                    <w:t>Revit建模</w:t>
                  </w:r>
                  <w:r>
                    <w:rPr>
                      <w:rFonts w:hint="eastAsia"/>
                    </w:rPr>
                    <w:t>软件</w:t>
                  </w:r>
                </w:p>
              </w:tc>
              <w:tc>
                <w:tcPr>
                  <w:tcW w:w="1043" w:type="pct"/>
                  <w:noWrap w:val="0"/>
                  <w:vAlign w:val="center"/>
                </w:tcPr>
                <w:p>
                  <w:pPr>
                    <w:spacing w:line="360" w:lineRule="auto"/>
                    <w:rPr>
                      <w:rFonts w:hint="default"/>
                      <w:lang w:val="en-US" w:eastAsia="zh-CN"/>
                    </w:rPr>
                  </w:pPr>
                  <w:r>
                    <w:rPr>
                      <w:rFonts w:hint="eastAsia"/>
                      <w:lang w:val="en-US" w:eastAsia="zh-CN"/>
                    </w:rPr>
                    <w:t>BIM建模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336" w:type="pct"/>
                  <w:noWrap w:val="0"/>
                  <w:vAlign w:val="center"/>
                </w:tcPr>
                <w:p>
                  <w:pPr>
                    <w:widowControl/>
                    <w:spacing w:line="360" w:lineRule="auto"/>
                    <w:jc w:val="center"/>
                    <w:rPr>
                      <w:rFonts w:hint="eastAsia"/>
                    </w:rPr>
                  </w:pPr>
                  <w:r>
                    <w:rPr>
                      <w:rFonts w:hint="eastAsia"/>
                    </w:rPr>
                    <w:t>3</w:t>
                  </w:r>
                </w:p>
              </w:tc>
              <w:tc>
                <w:tcPr>
                  <w:tcW w:w="1033" w:type="pct"/>
                  <w:noWrap w:val="0"/>
                  <w:vAlign w:val="center"/>
                </w:tcPr>
                <w:p>
                  <w:pPr>
                    <w:widowControl/>
                    <w:spacing w:line="360" w:lineRule="auto"/>
                    <w:rPr>
                      <w:rFonts w:hint="eastAsia"/>
                    </w:rPr>
                  </w:pPr>
                  <w:r>
                    <w:rPr>
                      <w:rFonts w:hint="eastAsia"/>
                    </w:rPr>
                    <w:t>工程测量实训室</w:t>
                  </w:r>
                </w:p>
              </w:tc>
              <w:tc>
                <w:tcPr>
                  <w:tcW w:w="2585" w:type="pct"/>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光学水准仪、电子水准仪、电子经纬仪、光学经纬仪、全站仪、RTK测量系统、钢卷尺、3米塔尺、3米水准尺、3米花杆、激光测距仪</w:t>
                  </w:r>
                  <w:r>
                    <w:rPr>
                      <w:rFonts w:hint="eastAsia"/>
                      <w:lang w:eastAsia="zh-CN"/>
                    </w:rPr>
                    <w:t>、</w:t>
                  </w:r>
                  <w:r>
                    <w:rPr>
                      <w:rFonts w:hint="eastAsia"/>
                      <w:lang w:val="en-US" w:eastAsia="zh-CN"/>
                    </w:rPr>
                    <w:t>CASS制图软件、测量平差软件及</w:t>
                  </w:r>
                  <w:r>
                    <w:rPr>
                      <w:rFonts w:hint="eastAsia"/>
                    </w:rPr>
                    <w:t>配套设备</w:t>
                  </w:r>
                </w:p>
              </w:tc>
              <w:tc>
                <w:tcPr>
                  <w:tcW w:w="1043" w:type="pct"/>
                  <w:noWrap w:val="0"/>
                  <w:vAlign w:val="center"/>
                </w:tcPr>
                <w:p>
                  <w:pPr>
                    <w:rPr>
                      <w:rFonts w:hint="eastAsia"/>
                    </w:rPr>
                  </w:pPr>
                  <w:r>
                    <w:rPr>
                      <w:rFonts w:hint="eastAsia"/>
                    </w:rPr>
                    <w:t>水准测量、角度测量、平面控制测量、地形图测绘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336" w:type="pct"/>
                  <w:noWrap w:val="0"/>
                  <w:vAlign w:val="center"/>
                </w:tcPr>
                <w:p>
                  <w:pPr>
                    <w:widowControl/>
                    <w:spacing w:line="360" w:lineRule="auto"/>
                    <w:jc w:val="center"/>
                    <w:rPr>
                      <w:rFonts w:hint="eastAsia"/>
                    </w:rPr>
                  </w:pPr>
                  <w:r>
                    <w:rPr>
                      <w:rFonts w:hint="eastAsia"/>
                    </w:rPr>
                    <w:t>4</w:t>
                  </w:r>
                </w:p>
              </w:tc>
              <w:tc>
                <w:tcPr>
                  <w:tcW w:w="1033"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rPr>
                  </w:pPr>
                  <w:r>
                    <w:rPr>
                      <w:rFonts w:hint="eastAsia"/>
                    </w:rPr>
                    <w:t>土木工程材料实训室</w:t>
                  </w:r>
                </w:p>
              </w:tc>
              <w:tc>
                <w:tcPr>
                  <w:tcW w:w="2585" w:type="pct"/>
                  <w:noWrap w:val="0"/>
                  <w:vAlign w:val="center"/>
                </w:tcPr>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水泥净浆标准稠度与凝结时间测定仪、水泥标准养护箱、混凝土贯入仪、行星式水泥搅拌机、混凝土压力试验机</w:t>
                  </w:r>
                  <w:r>
                    <w:rPr>
                      <w:rFonts w:hint="eastAsia"/>
                      <w:lang w:eastAsia="zh-CN"/>
                    </w:rPr>
                    <w:t>、</w:t>
                  </w:r>
                  <w:r>
                    <w:rPr>
                      <w:rFonts w:hint="eastAsia"/>
                      <w:lang w:val="en-US" w:eastAsia="zh-CN"/>
                    </w:rPr>
                    <w:t>胶砂试体成型振实台、水泥负压筛析仪</w:t>
                  </w:r>
                  <w:r>
                    <w:rPr>
                      <w:rFonts w:hint="eastAsia"/>
                    </w:rPr>
                    <w:t>等</w:t>
                  </w:r>
                </w:p>
              </w:tc>
              <w:tc>
                <w:tcPr>
                  <w:tcW w:w="1043" w:type="pct"/>
                  <w:noWrap w:val="0"/>
                  <w:vAlign w:val="center"/>
                </w:tcPr>
                <w:p>
                  <w:pPr>
                    <w:spacing w:line="360" w:lineRule="auto"/>
                    <w:rPr>
                      <w:rFonts w:hint="eastAsia"/>
                    </w:rPr>
                  </w:pPr>
                  <w:r>
                    <w:rPr>
                      <w:rFonts w:hint="eastAsia"/>
                    </w:rPr>
                    <w:t>土木材料实验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36" w:type="pct"/>
                  <w:noWrap w:val="0"/>
                  <w:vAlign w:val="center"/>
                </w:tcPr>
                <w:p>
                  <w:pPr>
                    <w:widowControl/>
                    <w:spacing w:line="360" w:lineRule="auto"/>
                    <w:jc w:val="center"/>
                    <w:rPr>
                      <w:rFonts w:hint="eastAsia"/>
                    </w:rPr>
                  </w:pPr>
                  <w:r>
                    <w:rPr>
                      <w:rFonts w:hint="eastAsia"/>
                    </w:rPr>
                    <w:t>5</w:t>
                  </w:r>
                </w:p>
              </w:tc>
              <w:tc>
                <w:tcPr>
                  <w:tcW w:w="1033" w:type="pct"/>
                  <w:noWrap w:val="0"/>
                  <w:vAlign w:val="center"/>
                </w:tcPr>
                <w:p>
                  <w:pPr>
                    <w:widowControl/>
                    <w:spacing w:line="360" w:lineRule="auto"/>
                    <w:rPr>
                      <w:rFonts w:hint="eastAsia"/>
                    </w:rPr>
                  </w:pPr>
                  <w:r>
                    <w:rPr>
                      <w:rFonts w:hint="eastAsia"/>
                    </w:rPr>
                    <w:t>工程检测实训室</w:t>
                  </w:r>
                </w:p>
              </w:tc>
              <w:tc>
                <w:tcPr>
                  <w:tcW w:w="2585" w:type="pct"/>
                  <w:noWrap w:val="0"/>
                  <w:vAlign w:val="center"/>
                </w:tcPr>
                <w:p>
                  <w:pPr>
                    <w:rPr>
                      <w:rFonts w:hint="eastAsia"/>
                    </w:rPr>
                  </w:pPr>
                  <w:r>
                    <w:rPr>
                      <w:rFonts w:hint="eastAsia"/>
                    </w:rPr>
                    <w:t>混凝土回弹仪、建筑工程检测器、裂缝深度测试仪</w:t>
                  </w:r>
                </w:p>
              </w:tc>
              <w:tc>
                <w:tcPr>
                  <w:tcW w:w="1043" w:type="pct"/>
                  <w:noWrap w:val="0"/>
                  <w:vAlign w:val="center"/>
                </w:tcPr>
                <w:p>
                  <w:pPr>
                    <w:spacing w:line="360" w:lineRule="auto"/>
                    <w:rPr>
                      <w:rFonts w:hint="eastAsia"/>
                    </w:rPr>
                  </w:pPr>
                  <w:r>
                    <w:rPr>
                      <w:rFonts w:hint="eastAsia"/>
                    </w:rPr>
                    <w:t>工程检测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336" w:type="pct"/>
                  <w:noWrap w:val="0"/>
                  <w:vAlign w:val="center"/>
                </w:tcPr>
                <w:p>
                  <w:pPr>
                    <w:widowControl/>
                    <w:spacing w:line="360" w:lineRule="auto"/>
                    <w:jc w:val="center"/>
                    <w:rPr>
                      <w:rFonts w:hint="eastAsia"/>
                    </w:rPr>
                  </w:pPr>
                  <w:r>
                    <w:rPr>
                      <w:rFonts w:hint="eastAsia"/>
                    </w:rPr>
                    <w:t>6</w:t>
                  </w:r>
                </w:p>
              </w:tc>
              <w:tc>
                <w:tcPr>
                  <w:tcW w:w="1033" w:type="pct"/>
                  <w:noWrap w:val="0"/>
                  <w:vAlign w:val="center"/>
                </w:tcPr>
                <w:p>
                  <w:pPr>
                    <w:widowControl/>
                    <w:spacing w:line="360" w:lineRule="auto"/>
                    <w:rPr>
                      <w:rFonts w:hint="eastAsia"/>
                    </w:rPr>
                  </w:pPr>
                  <w:r>
                    <w:rPr>
                      <w:rFonts w:hint="eastAsia"/>
                    </w:rPr>
                    <w:t>轨道</w:t>
                  </w:r>
                  <w:r>
                    <w:rPr>
                      <w:rFonts w:hint="eastAsia"/>
                      <w:lang w:eastAsia="zh-CN"/>
                    </w:rPr>
                    <w:t>综合</w:t>
                  </w:r>
                  <w:r>
                    <w:rPr>
                      <w:rFonts w:hint="eastAsia"/>
                    </w:rPr>
                    <w:t>实训场</w:t>
                  </w:r>
                </w:p>
              </w:tc>
              <w:tc>
                <w:tcPr>
                  <w:tcW w:w="2585" w:type="pct"/>
                  <w:noWrap w:val="0"/>
                  <w:vAlign w:val="center"/>
                </w:tcPr>
                <w:p>
                  <w:pPr>
                    <w:rPr>
                      <w:rFonts w:hint="eastAsia"/>
                    </w:rPr>
                  </w:pPr>
                  <w:r>
                    <w:rPr>
                      <w:rFonts w:hint="eastAsia"/>
                    </w:rPr>
                    <w:t>CRTSIII型轨道板，双块式轨枕、扣件、撑杆，钢轨（60kg/m）、9号单开道岔CZ577（60kg）、砟石等</w:t>
                  </w:r>
                </w:p>
              </w:tc>
              <w:tc>
                <w:tcPr>
                  <w:tcW w:w="104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轨道构造、轨道施工认识实训、轨道检测实训场地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336" w:type="pct"/>
                  <w:noWrap w:val="0"/>
                  <w:vAlign w:val="center"/>
                </w:tcPr>
                <w:p>
                  <w:pPr>
                    <w:widowControl/>
                    <w:spacing w:line="360" w:lineRule="auto"/>
                    <w:jc w:val="center"/>
                    <w:rPr>
                      <w:rFonts w:hint="eastAsia"/>
                    </w:rPr>
                  </w:pPr>
                  <w:r>
                    <w:rPr>
                      <w:rFonts w:hint="eastAsia"/>
                    </w:rPr>
                    <w:t>7</w:t>
                  </w:r>
                </w:p>
              </w:tc>
              <w:tc>
                <w:tcPr>
                  <w:tcW w:w="1033" w:type="pct"/>
                  <w:noWrap w:val="0"/>
                  <w:vAlign w:val="center"/>
                </w:tcPr>
                <w:p>
                  <w:pPr>
                    <w:widowControl/>
                    <w:spacing w:line="360" w:lineRule="auto"/>
                    <w:rPr>
                      <w:rFonts w:hint="eastAsia"/>
                    </w:rPr>
                  </w:pPr>
                  <w:r>
                    <w:rPr>
                      <w:rFonts w:hint="eastAsia"/>
                    </w:rPr>
                    <w:t>轨道精测与测量实训室</w:t>
                  </w:r>
                </w:p>
              </w:tc>
              <w:tc>
                <w:tcPr>
                  <w:tcW w:w="2585" w:type="pct"/>
                  <w:noWrap w:val="0"/>
                  <w:vAlign w:val="center"/>
                </w:tcPr>
                <w:p>
                  <w:pPr>
                    <w:rPr>
                      <w:rFonts w:hint="eastAsia"/>
                    </w:rPr>
                  </w:pPr>
                  <w:r>
                    <w:rPr>
                      <w:rFonts w:hint="eastAsia"/>
                    </w:rPr>
                    <w:t>轨检小车、平板电脑、伺服马达全站仪、长轨数据分析软件；CPⅢ采集软件、CPⅢ平差软件、控制手簿、电子水准仪、CPⅢ棱镜</w:t>
                  </w:r>
                </w:p>
              </w:tc>
              <w:tc>
                <w:tcPr>
                  <w:tcW w:w="104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轨道平顺度检测、CPⅢ轨道控制网测量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336" w:type="pct"/>
                  <w:noWrap w:val="0"/>
                  <w:vAlign w:val="center"/>
                </w:tcPr>
                <w:p>
                  <w:pPr>
                    <w:widowControl/>
                    <w:spacing w:line="360" w:lineRule="auto"/>
                    <w:jc w:val="center"/>
                    <w:rPr>
                      <w:rFonts w:hint="eastAsia"/>
                    </w:rPr>
                  </w:pPr>
                  <w:r>
                    <w:rPr>
                      <w:rFonts w:hint="eastAsia"/>
                    </w:rPr>
                    <w:t>8</w:t>
                  </w:r>
                </w:p>
              </w:tc>
              <w:tc>
                <w:tcPr>
                  <w:tcW w:w="1033" w:type="pct"/>
                  <w:noWrap w:val="0"/>
                  <w:vAlign w:val="center"/>
                </w:tcPr>
                <w:p>
                  <w:pPr>
                    <w:widowControl/>
                    <w:spacing w:line="360" w:lineRule="auto"/>
                    <w:rPr>
                      <w:rFonts w:hint="eastAsia"/>
                    </w:rPr>
                  </w:pPr>
                  <w:r>
                    <w:rPr>
                      <w:rFonts w:hint="eastAsia"/>
                    </w:rPr>
                    <w:t>钢轨探伤实训室</w:t>
                  </w:r>
                </w:p>
              </w:tc>
              <w:tc>
                <w:tcPr>
                  <w:tcW w:w="2585" w:type="pct"/>
                  <w:noWrap w:val="0"/>
                  <w:vAlign w:val="center"/>
                </w:tcPr>
                <w:p>
                  <w:pPr>
                    <w:rPr>
                      <w:rFonts w:hint="eastAsia"/>
                    </w:rPr>
                  </w:pPr>
                  <w:r>
                    <w:rPr>
                      <w:rFonts w:hint="eastAsia"/>
                    </w:rPr>
                    <w:t>焊缝探伤仪、钢轨探伤仪、铁路专用试块、人工伤损练兵轨</w:t>
                  </w:r>
                </w:p>
              </w:tc>
              <w:tc>
                <w:tcPr>
                  <w:tcW w:w="1043" w:type="pct"/>
                  <w:noWrap w:val="0"/>
                  <w:vAlign w:val="center"/>
                </w:tcPr>
                <w:p>
                  <w:pPr>
                    <w:spacing w:line="360" w:lineRule="auto"/>
                    <w:rPr>
                      <w:rFonts w:hint="eastAsia"/>
                    </w:rPr>
                  </w:pPr>
                  <w:r>
                    <w:rPr>
                      <w:rFonts w:hint="eastAsia"/>
                    </w:rPr>
                    <w:t>钢轨探伤、轨缝探伤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336" w:type="pct"/>
                  <w:noWrap w:val="0"/>
                  <w:vAlign w:val="center"/>
                </w:tcPr>
                <w:p>
                  <w:pPr>
                    <w:widowControl/>
                    <w:spacing w:line="360" w:lineRule="auto"/>
                    <w:jc w:val="center"/>
                    <w:rPr>
                      <w:rFonts w:hint="eastAsia"/>
                    </w:rPr>
                  </w:pPr>
                  <w:r>
                    <w:rPr>
                      <w:rFonts w:hint="eastAsia"/>
                    </w:rPr>
                    <w:t>9</w:t>
                  </w:r>
                </w:p>
              </w:tc>
              <w:tc>
                <w:tcPr>
                  <w:tcW w:w="1033" w:type="pct"/>
                  <w:noWrap w:val="0"/>
                  <w:vAlign w:val="center"/>
                </w:tcPr>
                <w:p>
                  <w:pPr>
                    <w:widowControl/>
                    <w:spacing w:line="360" w:lineRule="auto"/>
                    <w:rPr>
                      <w:rFonts w:hint="eastAsia"/>
                    </w:rPr>
                  </w:pPr>
                  <w:r>
                    <w:rPr>
                      <w:rFonts w:hint="eastAsia"/>
                    </w:rPr>
                    <w:t>铁路工务实训室</w:t>
                  </w:r>
                </w:p>
              </w:tc>
              <w:tc>
                <w:tcPr>
                  <w:tcW w:w="2585" w:type="pct"/>
                  <w:noWrap w:val="0"/>
                  <w:vAlign w:val="center"/>
                </w:tcPr>
                <w:p>
                  <w:pPr>
                    <w:rPr>
                      <w:rFonts w:hint="eastAsia"/>
                    </w:rPr>
                  </w:pPr>
                  <w:r>
                    <w:rPr>
                      <w:rFonts w:hint="eastAsia"/>
                    </w:rPr>
                    <w:t>0级数显轨距尺、支距尺、钢轨磨耗测量仪、轨温计、辙叉磨耗测量仪、尖轨降低値测量仪、手持式螺栓扳手、内燃捣固机、液压起拨道器、万能轨距尺</w:t>
                  </w:r>
                </w:p>
              </w:tc>
              <w:tc>
                <w:tcPr>
                  <w:tcW w:w="104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轨距测量、钢轨磨耗测量、道砟捣鼓、钢轨起道与拨道</w:t>
                  </w:r>
                </w:p>
              </w:tc>
            </w:tr>
          </w:tbl>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00" w:firstLineChars="200"/>
              <w:textAlignment w:val="auto"/>
              <w:rPr>
                <w:sz w:val="24"/>
                <w:szCs w:val="24"/>
              </w:rPr>
            </w:pPr>
            <w:r>
              <w:rPr>
                <w:sz w:val="24"/>
                <w:szCs w:val="24"/>
              </w:rPr>
              <w:t>校外实训</w:t>
            </w:r>
            <w:r>
              <w:rPr>
                <w:rFonts w:hint="eastAsia"/>
                <w:sz w:val="24"/>
                <w:szCs w:val="24"/>
              </w:rPr>
              <w:t>条件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sz w:val="24"/>
                <w:szCs w:val="24"/>
              </w:rPr>
            </w:pPr>
            <w:r>
              <w:rPr>
                <w:rFonts w:hint="eastAsia"/>
                <w:sz w:val="24"/>
                <w:szCs w:val="24"/>
                <w:lang w:eastAsia="zh-CN"/>
              </w:rPr>
              <w:t>铁道</w:t>
            </w:r>
            <w:r>
              <w:rPr>
                <w:rFonts w:hint="eastAsia"/>
                <w:sz w:val="24"/>
                <w:szCs w:val="24"/>
              </w:rPr>
              <w:t>工程技术专业与多家企业建立了合作关系，双方共建专业、合作育人，为学生提供实习实训便利。主要合作企业有见表</w:t>
            </w:r>
            <w:r>
              <w:rPr>
                <w:rFonts w:hint="eastAsia"/>
                <w:sz w:val="24"/>
                <w:szCs w:val="24"/>
                <w:lang w:val="en-US" w:eastAsia="zh-CN"/>
              </w:rPr>
              <w:t>12</w:t>
            </w:r>
            <w:r>
              <w:rPr>
                <w:rFonts w:hint="eastAsia"/>
                <w:sz w:val="24"/>
                <w:szCs w:val="24"/>
              </w:rPr>
              <w:t>。</w:t>
            </w:r>
          </w:p>
          <w:p>
            <w:pPr>
              <w:spacing w:before="156" w:beforeLines="50" w:after="156" w:afterLines="50" w:line="360" w:lineRule="auto"/>
              <w:jc w:val="center"/>
              <w:rPr>
                <w:b/>
                <w:bCs/>
                <w:sz w:val="24"/>
                <w:szCs w:val="28"/>
              </w:rPr>
            </w:pPr>
            <w:r>
              <w:rPr>
                <w:rFonts w:hint="eastAsia"/>
                <w:b/>
                <w:bCs/>
                <w:sz w:val="24"/>
                <w:szCs w:val="28"/>
              </w:rPr>
              <w:t>表</w:t>
            </w:r>
            <w:r>
              <w:rPr>
                <w:rFonts w:hint="eastAsia"/>
                <w:b/>
                <w:bCs/>
                <w:sz w:val="24"/>
                <w:szCs w:val="28"/>
                <w:lang w:val="en-US" w:eastAsia="zh-CN"/>
              </w:rPr>
              <w:t>12</w:t>
            </w:r>
            <w:r>
              <w:rPr>
                <w:rFonts w:hint="eastAsia"/>
                <w:b/>
                <w:bCs/>
                <w:sz w:val="24"/>
                <w:szCs w:val="28"/>
              </w:rPr>
              <w:t xml:space="preserve">  专业实训设备与功能表</w:t>
            </w: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2569"/>
              <w:gridCol w:w="3199"/>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330" w:type="pct"/>
                  <w:noWrap w:val="0"/>
                  <w:vAlign w:val="center"/>
                </w:tcPr>
                <w:p>
                  <w:pPr>
                    <w:widowControl/>
                    <w:jc w:val="center"/>
                    <w:rPr>
                      <w:rFonts w:hint="eastAsia"/>
                    </w:rPr>
                  </w:pPr>
                  <w:r>
                    <w:rPr>
                      <w:rFonts w:hint="eastAsia"/>
                    </w:rPr>
                    <w:t>序号</w:t>
                  </w:r>
                </w:p>
              </w:tc>
              <w:tc>
                <w:tcPr>
                  <w:tcW w:w="1416" w:type="pct"/>
                  <w:noWrap w:val="0"/>
                  <w:vAlign w:val="center"/>
                </w:tcPr>
                <w:p>
                  <w:pPr>
                    <w:widowControl/>
                    <w:jc w:val="center"/>
                    <w:rPr>
                      <w:rFonts w:hint="eastAsia"/>
                    </w:rPr>
                  </w:pPr>
                  <w:r>
                    <w:rPr>
                      <w:rFonts w:hint="eastAsia"/>
                    </w:rPr>
                    <w:t>基地名称</w:t>
                  </w:r>
                </w:p>
              </w:tc>
              <w:tc>
                <w:tcPr>
                  <w:tcW w:w="1763" w:type="pct"/>
                  <w:noWrap w:val="0"/>
                  <w:vAlign w:val="center"/>
                </w:tcPr>
                <w:p>
                  <w:pPr>
                    <w:widowControl/>
                    <w:jc w:val="center"/>
                    <w:rPr>
                      <w:rFonts w:hint="eastAsia"/>
                    </w:rPr>
                  </w:pPr>
                  <w:r>
                    <w:rPr>
                      <w:rFonts w:hint="eastAsia"/>
                    </w:rPr>
                    <w:t>基地依托单位</w:t>
                  </w:r>
                </w:p>
              </w:tc>
              <w:tc>
                <w:tcPr>
                  <w:tcW w:w="1489" w:type="pct"/>
                  <w:noWrap w:val="0"/>
                  <w:vAlign w:val="center"/>
                </w:tcPr>
                <w:p>
                  <w:pPr>
                    <w:widowControl/>
                    <w:jc w:val="center"/>
                    <w:rPr>
                      <w:rFonts w:hint="eastAsia"/>
                    </w:rPr>
                  </w:pPr>
                </w:p>
                <w:p>
                  <w:pPr>
                    <w:widowControl/>
                    <w:jc w:val="center"/>
                    <w:rPr>
                      <w:rFonts w:hint="eastAsia"/>
                    </w:rPr>
                  </w:pPr>
                  <w:r>
                    <w:rPr>
                      <w:rFonts w:hint="eastAsia"/>
                    </w:rPr>
                    <w:t>主要实训项目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jc w:val="center"/>
                  </w:pPr>
                  <w:r>
                    <w:rPr>
                      <w:rFonts w:hint="eastAsia"/>
                    </w:rPr>
                    <w:t>1</w:t>
                  </w:r>
                </w:p>
              </w:tc>
              <w:tc>
                <w:tcPr>
                  <w:tcW w:w="1416" w:type="pct"/>
                  <w:noWrap w:val="0"/>
                  <w:vAlign w:val="center"/>
                </w:tcPr>
                <w:p>
                  <w:pPr>
                    <w:jc w:val="both"/>
                    <w:rPr>
                      <w:rFonts w:hint="eastAsia"/>
                    </w:rPr>
                  </w:pPr>
                  <w:r>
                    <w:rPr>
                      <w:rFonts w:hint="eastAsia"/>
                    </w:rPr>
                    <w:t>工程管理实训基地</w:t>
                  </w:r>
                </w:p>
              </w:tc>
              <w:tc>
                <w:tcPr>
                  <w:tcW w:w="1763" w:type="pct"/>
                  <w:noWrap w:val="0"/>
                  <w:vAlign w:val="center"/>
                </w:tcPr>
                <w:p>
                  <w:pPr>
                    <w:widowControl/>
                    <w:jc w:val="left"/>
                    <w:rPr>
                      <w:rFonts w:hint="eastAsia"/>
                    </w:rPr>
                  </w:pPr>
                  <w:r>
                    <w:rPr>
                      <w:rFonts w:hint="eastAsia"/>
                    </w:rPr>
                    <w:t>山西交通建设监理有限公司</w:t>
                  </w:r>
                </w:p>
              </w:tc>
              <w:tc>
                <w:tcPr>
                  <w:tcW w:w="1489" w:type="pct"/>
                  <w:noWrap w:val="0"/>
                  <w:vAlign w:val="center"/>
                </w:tcPr>
                <w:p>
                  <w:pPr>
                    <w:widowControl/>
                    <w:jc w:val="left"/>
                    <w:rPr>
                      <w:rFonts w:hint="eastAsia"/>
                    </w:rPr>
                  </w:pPr>
                  <w:r>
                    <w:rPr>
                      <w:rFonts w:hint="eastAsia"/>
                    </w:rPr>
                    <w:t>工程质量管理实习实训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widowControl/>
                    <w:jc w:val="center"/>
                  </w:pPr>
                  <w:r>
                    <w:rPr>
                      <w:rFonts w:hint="eastAsia"/>
                    </w:rPr>
                    <w:t>2</w:t>
                  </w:r>
                </w:p>
              </w:tc>
              <w:tc>
                <w:tcPr>
                  <w:tcW w:w="1416" w:type="pct"/>
                  <w:noWrap w:val="0"/>
                  <w:vAlign w:val="center"/>
                </w:tcPr>
                <w:p>
                  <w:pPr>
                    <w:widowControl/>
                    <w:jc w:val="both"/>
                    <w:rPr>
                      <w:rFonts w:hint="eastAsia"/>
                    </w:rPr>
                  </w:pPr>
                  <w:r>
                    <w:rPr>
                      <w:rFonts w:hint="eastAsia"/>
                    </w:rPr>
                    <w:t>建筑施工实训基地</w:t>
                  </w:r>
                </w:p>
              </w:tc>
              <w:tc>
                <w:tcPr>
                  <w:tcW w:w="1763" w:type="pct"/>
                  <w:noWrap w:val="0"/>
                  <w:vAlign w:val="center"/>
                </w:tcPr>
                <w:p>
                  <w:pPr>
                    <w:widowControl/>
                    <w:jc w:val="left"/>
                    <w:rPr>
                      <w:rFonts w:hint="eastAsia"/>
                    </w:rPr>
                  </w:pPr>
                  <w:r>
                    <w:rPr>
                      <w:rFonts w:hint="eastAsia"/>
                    </w:rPr>
                    <w:t>山西华固天成建筑工程有限公司</w:t>
                  </w:r>
                </w:p>
              </w:tc>
              <w:tc>
                <w:tcPr>
                  <w:tcW w:w="1489" w:type="pct"/>
                  <w:noWrap w:val="0"/>
                  <w:vAlign w:val="center"/>
                </w:tcPr>
                <w:p>
                  <w:pPr>
                    <w:widowControl/>
                    <w:jc w:val="left"/>
                    <w:rPr>
                      <w:rFonts w:hint="eastAsia"/>
                    </w:rPr>
                  </w:pPr>
                  <w:r>
                    <w:rPr>
                      <w:rFonts w:hint="eastAsia"/>
                    </w:rPr>
                    <w:t>建筑施工实习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jc w:val="center"/>
                  </w:pPr>
                  <w:r>
                    <w:rPr>
                      <w:rFonts w:hint="eastAsia"/>
                    </w:rPr>
                    <w:t>3</w:t>
                  </w:r>
                </w:p>
              </w:tc>
              <w:tc>
                <w:tcPr>
                  <w:tcW w:w="1416" w:type="pct"/>
                  <w:noWrap w:val="0"/>
                  <w:vAlign w:val="center"/>
                </w:tcPr>
                <w:p>
                  <w:pPr>
                    <w:jc w:val="both"/>
                    <w:rPr>
                      <w:rFonts w:hint="eastAsia"/>
                    </w:rPr>
                  </w:pPr>
                  <w:r>
                    <w:rPr>
                      <w:rFonts w:hint="eastAsia"/>
                    </w:rPr>
                    <w:t>土木工程检测实训基地</w:t>
                  </w:r>
                </w:p>
              </w:tc>
              <w:tc>
                <w:tcPr>
                  <w:tcW w:w="1763" w:type="pct"/>
                  <w:noWrap w:val="0"/>
                  <w:vAlign w:val="center"/>
                </w:tcPr>
                <w:p>
                  <w:pPr>
                    <w:widowControl/>
                    <w:jc w:val="left"/>
                    <w:rPr>
                      <w:rFonts w:hint="eastAsia"/>
                    </w:rPr>
                  </w:pPr>
                  <w:r>
                    <w:rPr>
                      <w:rFonts w:hint="eastAsia"/>
                    </w:rPr>
                    <w:t>太原太工天昊土木工程检测有限公司</w:t>
                  </w:r>
                </w:p>
              </w:tc>
              <w:tc>
                <w:tcPr>
                  <w:tcW w:w="1489" w:type="pct"/>
                  <w:noWrap w:val="0"/>
                  <w:vAlign w:val="center"/>
                </w:tcPr>
                <w:p>
                  <w:pPr>
                    <w:widowControl/>
                    <w:jc w:val="left"/>
                    <w:rPr>
                      <w:rFonts w:hint="eastAsia"/>
                    </w:rPr>
                  </w:pPr>
                  <w:r>
                    <w:rPr>
                      <w:rFonts w:hint="eastAsia"/>
                    </w:rPr>
                    <w:t>土木工程材料检测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jc w:val="center"/>
                  </w:pPr>
                  <w:r>
                    <w:rPr>
                      <w:rFonts w:hint="eastAsia"/>
                    </w:rPr>
                    <w:t>4</w:t>
                  </w:r>
                </w:p>
              </w:tc>
              <w:tc>
                <w:tcPr>
                  <w:tcW w:w="1416" w:type="pct"/>
                  <w:noWrap w:val="0"/>
                  <w:vAlign w:val="center"/>
                </w:tcPr>
                <w:p>
                  <w:pPr>
                    <w:jc w:val="both"/>
                    <w:rPr>
                      <w:rFonts w:hint="eastAsia"/>
                    </w:rPr>
                  </w:pPr>
                  <w:r>
                    <w:rPr>
                      <w:rFonts w:hint="eastAsia"/>
                    </w:rPr>
                    <w:t>桥隧施工实训基地</w:t>
                  </w:r>
                </w:p>
              </w:tc>
              <w:tc>
                <w:tcPr>
                  <w:tcW w:w="1763" w:type="pct"/>
                  <w:noWrap w:val="0"/>
                  <w:vAlign w:val="center"/>
                </w:tcPr>
                <w:p>
                  <w:pPr>
                    <w:widowControl/>
                    <w:jc w:val="left"/>
                    <w:rPr>
                      <w:rFonts w:hint="eastAsia"/>
                    </w:rPr>
                  </w:pPr>
                  <w:r>
                    <w:rPr>
                      <w:rFonts w:hint="eastAsia"/>
                    </w:rPr>
                    <w:t>中铁十二局工程局项目部</w:t>
                  </w:r>
                </w:p>
              </w:tc>
              <w:tc>
                <w:tcPr>
                  <w:tcW w:w="1489" w:type="pct"/>
                  <w:noWrap w:val="0"/>
                  <w:vAlign w:val="center"/>
                </w:tcPr>
                <w:p>
                  <w:pPr>
                    <w:widowControl/>
                    <w:jc w:val="left"/>
                  </w:pPr>
                  <w:r>
                    <w:rPr>
                      <w:rFonts w:hint="eastAsia"/>
                      <w:lang w:eastAsia="zh-CN"/>
                    </w:rPr>
                    <w:t>房建、</w:t>
                  </w:r>
                  <w:r>
                    <w:rPr>
                      <w:rFonts w:hint="eastAsia"/>
                    </w:rPr>
                    <w:t>桥梁、隧道、路基施工工艺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jc w:val="center"/>
                  </w:pPr>
                  <w:r>
                    <w:rPr>
                      <w:rFonts w:hint="eastAsia"/>
                    </w:rPr>
                    <w:t>5</w:t>
                  </w:r>
                </w:p>
              </w:tc>
              <w:tc>
                <w:tcPr>
                  <w:tcW w:w="1416" w:type="pct"/>
                  <w:noWrap w:val="0"/>
                  <w:vAlign w:val="center"/>
                </w:tcPr>
                <w:p>
                  <w:pPr>
                    <w:jc w:val="both"/>
                    <w:rPr>
                      <w:rFonts w:hint="eastAsia"/>
                    </w:rPr>
                  </w:pPr>
                  <w:r>
                    <w:rPr>
                      <w:rFonts w:hint="eastAsia"/>
                    </w:rPr>
                    <w:t>轨道施工与维护实训基地</w:t>
                  </w:r>
                </w:p>
              </w:tc>
              <w:tc>
                <w:tcPr>
                  <w:tcW w:w="1763" w:type="pct"/>
                  <w:noWrap w:val="0"/>
                  <w:vAlign w:val="center"/>
                </w:tcPr>
                <w:p>
                  <w:pPr>
                    <w:widowControl/>
                    <w:jc w:val="left"/>
                    <w:rPr>
                      <w:rFonts w:hint="eastAsia"/>
                    </w:rPr>
                  </w:pPr>
                  <w:r>
                    <w:rPr>
                      <w:rFonts w:hint="eastAsia"/>
                    </w:rPr>
                    <w:t>广州南方</w:t>
                  </w:r>
                  <w:r>
                    <w:rPr>
                      <w:rFonts w:hint="eastAsia"/>
                      <w:lang w:eastAsia="zh-CN"/>
                    </w:rPr>
                    <w:t>高铁</w:t>
                  </w:r>
                  <w:r>
                    <w:rPr>
                      <w:rFonts w:hint="eastAsia"/>
                    </w:rPr>
                    <w:t>科技股份有限公司</w:t>
                  </w:r>
                </w:p>
              </w:tc>
              <w:tc>
                <w:tcPr>
                  <w:tcW w:w="1489" w:type="pct"/>
                  <w:noWrap w:val="0"/>
                  <w:vAlign w:val="center"/>
                </w:tcPr>
                <w:p>
                  <w:pPr>
                    <w:widowControl/>
                    <w:jc w:val="left"/>
                    <w:rPr>
                      <w:rFonts w:hint="eastAsia"/>
                    </w:rPr>
                  </w:pPr>
                  <w:r>
                    <w:rPr>
                      <w:rFonts w:hint="eastAsia"/>
                    </w:rPr>
                    <w:t>轨道施工测量与精调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jc w:val="center"/>
                  </w:pPr>
                  <w:r>
                    <w:rPr>
                      <w:rFonts w:hint="eastAsia"/>
                    </w:rPr>
                    <w:t>6</w:t>
                  </w:r>
                </w:p>
              </w:tc>
              <w:tc>
                <w:tcPr>
                  <w:tcW w:w="1416" w:type="pct"/>
                  <w:noWrap w:val="0"/>
                  <w:vAlign w:val="center"/>
                </w:tcPr>
                <w:p>
                  <w:pPr>
                    <w:jc w:val="both"/>
                    <w:rPr>
                      <w:rFonts w:hint="eastAsia"/>
                    </w:rPr>
                  </w:pPr>
                  <w:r>
                    <w:rPr>
                      <w:rFonts w:hint="eastAsia"/>
                    </w:rPr>
                    <w:t>土工实训基地</w:t>
                  </w:r>
                </w:p>
              </w:tc>
              <w:tc>
                <w:tcPr>
                  <w:tcW w:w="1763" w:type="pct"/>
                  <w:noWrap w:val="0"/>
                  <w:vAlign w:val="center"/>
                </w:tcPr>
                <w:p>
                  <w:pPr>
                    <w:widowControl/>
                    <w:jc w:val="left"/>
                    <w:rPr>
                      <w:rFonts w:hint="eastAsia"/>
                    </w:rPr>
                  </w:pPr>
                  <w:r>
                    <w:rPr>
                      <w:rFonts w:hint="eastAsia"/>
                    </w:rPr>
                    <w:t>太原市辉海岩土工程勘察检测有限公司</w:t>
                  </w:r>
                </w:p>
              </w:tc>
              <w:tc>
                <w:tcPr>
                  <w:tcW w:w="1489" w:type="pct"/>
                  <w:noWrap w:val="0"/>
                  <w:vAlign w:val="center"/>
                </w:tcPr>
                <w:p>
                  <w:pPr>
                    <w:widowControl/>
                    <w:jc w:val="left"/>
                    <w:rPr>
                      <w:rFonts w:hint="eastAsia"/>
                    </w:rPr>
                  </w:pPr>
                  <w:r>
                    <w:rPr>
                      <w:rFonts w:hint="eastAsia"/>
                    </w:rPr>
                    <w:t>土工试验、岩土勘察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jc w:val="center"/>
                    <w:rPr>
                      <w:rFonts w:hint="eastAsia"/>
                      <w:lang w:val="en-US" w:eastAsia="zh-CN"/>
                    </w:rPr>
                  </w:pPr>
                  <w:r>
                    <w:rPr>
                      <w:rFonts w:hint="eastAsia"/>
                      <w:lang w:val="en-US" w:eastAsia="zh-CN"/>
                    </w:rPr>
                    <w:t>7</w:t>
                  </w:r>
                </w:p>
              </w:tc>
              <w:tc>
                <w:tcPr>
                  <w:tcW w:w="1416" w:type="pct"/>
                  <w:noWrap w:val="0"/>
                  <w:vAlign w:val="center"/>
                </w:tcPr>
                <w:p>
                  <w:pPr>
                    <w:jc w:val="both"/>
                    <w:rPr>
                      <w:rFonts w:hint="eastAsia"/>
                      <w:lang w:eastAsia="zh-CN"/>
                    </w:rPr>
                  </w:pPr>
                  <w:r>
                    <w:rPr>
                      <w:rFonts w:hint="eastAsia"/>
                      <w:lang w:eastAsia="zh-CN"/>
                    </w:rPr>
                    <w:t>桩基工程实训基地</w:t>
                  </w:r>
                </w:p>
              </w:tc>
              <w:tc>
                <w:tcPr>
                  <w:tcW w:w="1763" w:type="pct"/>
                  <w:noWrap w:val="0"/>
                  <w:vAlign w:val="center"/>
                </w:tcPr>
                <w:p>
                  <w:pPr>
                    <w:widowControl/>
                    <w:jc w:val="left"/>
                    <w:rPr>
                      <w:rFonts w:hint="eastAsia"/>
                      <w:lang w:eastAsia="zh-CN"/>
                    </w:rPr>
                  </w:pPr>
                  <w:r>
                    <w:rPr>
                      <w:rFonts w:hint="eastAsia"/>
                      <w:lang w:eastAsia="zh-CN"/>
                    </w:rPr>
                    <w:t>山西伟基建设工程有限公司</w:t>
                  </w:r>
                </w:p>
              </w:tc>
              <w:tc>
                <w:tcPr>
                  <w:tcW w:w="1489" w:type="pct"/>
                  <w:noWrap w:val="0"/>
                  <w:vAlign w:val="center"/>
                </w:tcPr>
                <w:p>
                  <w:pPr>
                    <w:widowControl/>
                    <w:jc w:val="left"/>
                    <w:rPr>
                      <w:rFonts w:hint="eastAsia"/>
                      <w:lang w:eastAsia="zh-CN"/>
                    </w:rPr>
                  </w:pPr>
                  <w:r>
                    <w:rPr>
                      <w:rFonts w:hint="eastAsia"/>
                      <w:lang w:eastAsia="zh-CN"/>
                    </w:rPr>
                    <w:t>基础工程施工、认识实习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30" w:type="pct"/>
                  <w:noWrap w:val="0"/>
                  <w:vAlign w:val="center"/>
                </w:tcPr>
                <w:p>
                  <w:pPr>
                    <w:jc w:val="center"/>
                    <w:rPr>
                      <w:rFonts w:hint="eastAsia"/>
                      <w:lang w:val="en-US" w:eastAsia="zh-CN"/>
                    </w:rPr>
                  </w:pPr>
                  <w:r>
                    <w:rPr>
                      <w:rFonts w:hint="eastAsia"/>
                      <w:lang w:val="en-US" w:eastAsia="zh-CN"/>
                    </w:rPr>
                    <w:t>8</w:t>
                  </w:r>
                </w:p>
              </w:tc>
              <w:tc>
                <w:tcPr>
                  <w:tcW w:w="1416" w:type="pct"/>
                  <w:noWrap w:val="0"/>
                  <w:vAlign w:val="center"/>
                </w:tcPr>
                <w:p>
                  <w:pPr>
                    <w:jc w:val="both"/>
                    <w:rPr>
                      <w:rFonts w:hint="eastAsia"/>
                      <w:lang w:eastAsia="zh-CN"/>
                    </w:rPr>
                  </w:pPr>
                  <w:r>
                    <w:rPr>
                      <w:rFonts w:hint="eastAsia"/>
                      <w:lang w:eastAsia="zh-CN"/>
                    </w:rPr>
                    <w:t>线路工实训基地</w:t>
                  </w:r>
                </w:p>
              </w:tc>
              <w:tc>
                <w:tcPr>
                  <w:tcW w:w="1763" w:type="pct"/>
                  <w:noWrap w:val="0"/>
                  <w:vAlign w:val="center"/>
                </w:tcPr>
                <w:p>
                  <w:pPr>
                    <w:widowControl/>
                    <w:jc w:val="left"/>
                    <w:rPr>
                      <w:rFonts w:hint="eastAsia"/>
                      <w:lang w:eastAsia="zh-CN"/>
                    </w:rPr>
                  </w:pPr>
                  <w:r>
                    <w:rPr>
                      <w:rFonts w:hint="eastAsia"/>
                      <w:lang w:eastAsia="zh-CN"/>
                    </w:rPr>
                    <w:t>太原铁路局高铁工务段</w:t>
                  </w:r>
                </w:p>
              </w:tc>
              <w:tc>
                <w:tcPr>
                  <w:tcW w:w="1489" w:type="pct"/>
                  <w:noWrap w:val="0"/>
                  <w:vAlign w:val="center"/>
                </w:tcPr>
                <w:p>
                  <w:pPr>
                    <w:widowControl/>
                    <w:jc w:val="left"/>
                    <w:rPr>
                      <w:rFonts w:hint="eastAsia"/>
                      <w:lang w:eastAsia="zh-CN"/>
                    </w:rPr>
                  </w:pPr>
                  <w:r>
                    <w:rPr>
                      <w:rFonts w:hint="eastAsia"/>
                      <w:lang w:eastAsia="zh-CN"/>
                    </w:rPr>
                    <w:t>线路工技能</w:t>
                  </w:r>
                </w:p>
              </w:tc>
            </w:tr>
          </w:tbl>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3、信息化教学设备</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学院具有多媒体、数字化网络等信息化教学设备。</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0" w:name="_Toc418521575"/>
            <w:r>
              <w:rPr>
                <w:rFonts w:hint="eastAsia" w:ascii="宋体" w:hAnsi="宋体" w:eastAsia="宋体" w:cs="宋体"/>
                <w:sz w:val="24"/>
                <w:szCs w:val="24"/>
              </w:rPr>
              <w:t>（四）教学资源</w:t>
            </w:r>
            <w:bookmarkEnd w:id="10"/>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1、教材，选用规划教材要求，校本教材开发情况</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学院制订有完善的教材选用制度，优先选用职业教育国家规划教材、省部级规划教材，禁止不合格的教材进入课堂。</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教材的选用必须符合本专业人才培养目标及课程教学的要求，坚持以质量为标准，择优选用，遵循科学性、先进性、适用性和发展性原则，鼓励优先选用近三年出版的规划教材和全国统编教材；国家、部、省级优秀教材；教育主管部门或教学指导委员会推荐的教材；学校批准立项的自编教材。</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2、图书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学院图书馆专业图书数量充足，并有计划地逐年增加专业图书。专业图书流通率较高，基本能够满足学生的学习需要。</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3、数字化（网络）学习资料</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（1）建筑工程网 http://www.jzgc.roboo.com/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"http://www.foodmate.net/"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（2）中国工程网http://www.googvv.com/</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（3）建筑工程教育网http://www.jianshe99.com/</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（4）土木工程网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"http://www.civilcn.com/" </w:instrText>
            </w:r>
            <w:r>
              <w:rPr>
                <w:rFonts w:hint="eastAsia" w:ascii="宋体" w:hAnsi="宋体" w:eastAsia="宋体" w:cs="宋体"/>
                <w:sz w:val="24"/>
                <w:szCs w:val="24"/>
              </w:rPr>
              <w:fldChar w:fldCharType="separate"/>
            </w:r>
            <w:r>
              <w:rPr>
                <w:rFonts w:hint="eastAsia" w:ascii="宋体" w:hAnsi="宋体" w:eastAsia="宋体" w:cs="宋体"/>
                <w:sz w:val="24"/>
                <w:szCs w:val="24"/>
              </w:rPr>
              <w:t>http://www.civilcn.com/</w:t>
            </w:r>
            <w:r>
              <w:rPr>
                <w:rFonts w:hint="eastAsia" w:ascii="宋体" w:hAnsi="宋体" w:eastAsia="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（5）轨魅网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"https://www.chinahilo.com/" </w:instrText>
            </w:r>
            <w:r>
              <w:rPr>
                <w:rFonts w:hint="eastAsia" w:ascii="宋体" w:hAnsi="宋体" w:eastAsia="宋体" w:cs="宋体"/>
                <w:sz w:val="24"/>
                <w:szCs w:val="24"/>
              </w:rPr>
              <w:fldChar w:fldCharType="separate"/>
            </w:r>
            <w:r>
              <w:rPr>
                <w:rFonts w:hint="eastAsia" w:ascii="宋体" w:hAnsi="宋体" w:eastAsia="宋体" w:cs="宋体"/>
                <w:sz w:val="24"/>
                <w:szCs w:val="24"/>
              </w:rPr>
              <w:t>https://www.chinahilo.com/</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"http://job.civilcn.com/"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土木人</w:t>
            </w:r>
            <w:bookmarkStart w:id="11" w:name="_Hlt408816648"/>
            <w:r>
              <w:rPr>
                <w:rFonts w:hint="eastAsia" w:ascii="宋体" w:hAnsi="宋体" w:eastAsia="宋体" w:cs="宋体"/>
                <w:sz w:val="24"/>
                <w:szCs w:val="24"/>
              </w:rPr>
              <w:t>才</w:t>
            </w:r>
            <w:bookmarkEnd w:id="11"/>
            <w:r>
              <w:rPr>
                <w:rFonts w:hint="eastAsia" w:ascii="宋体" w:hAnsi="宋体" w:eastAsia="宋体" w:cs="宋体"/>
                <w:sz w:val="24"/>
                <w:szCs w:val="24"/>
              </w:rPr>
              <w:t>网</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"http://job.civilcn.com/" </w:instrText>
            </w:r>
            <w:r>
              <w:rPr>
                <w:rFonts w:hint="eastAsia" w:ascii="宋体" w:hAnsi="宋体" w:eastAsia="宋体" w:cs="宋体"/>
                <w:sz w:val="24"/>
                <w:szCs w:val="24"/>
              </w:rPr>
              <w:fldChar w:fldCharType="separate"/>
            </w:r>
            <w:r>
              <w:rPr>
                <w:rFonts w:hint="eastAsia" w:ascii="宋体" w:hAnsi="宋体" w:eastAsia="宋体" w:cs="宋体"/>
                <w:sz w:val="24"/>
                <w:szCs w:val="24"/>
              </w:rPr>
              <w:t>http://job.civilcn.com/</w:t>
            </w:r>
            <w:r>
              <w:rPr>
                <w:rFonts w:hint="eastAsia" w:ascii="宋体" w:hAnsi="宋体" w:eastAsia="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（7）智慧职教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"https://www.icve.com.cn/" </w:instrText>
            </w:r>
            <w:r>
              <w:rPr>
                <w:rFonts w:hint="eastAsia" w:ascii="宋体" w:hAnsi="宋体" w:eastAsia="宋体" w:cs="宋体"/>
                <w:sz w:val="24"/>
                <w:szCs w:val="24"/>
              </w:rPr>
              <w:fldChar w:fldCharType="separate"/>
            </w:r>
            <w:r>
              <w:rPr>
                <w:rFonts w:hint="eastAsia" w:ascii="宋体" w:hAnsi="宋体" w:eastAsia="宋体" w:cs="宋体"/>
                <w:sz w:val="24"/>
                <w:szCs w:val="24"/>
              </w:rPr>
              <w:t>https://www.icve.com.cn/</w:t>
            </w:r>
            <w:r>
              <w:rPr>
                <w:rFonts w:hint="eastAsia" w:ascii="宋体" w:hAnsi="宋体" w:eastAsia="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"http://www.civilcn.com/jianli/"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土木监</w:t>
            </w:r>
            <w:bookmarkStart w:id="12" w:name="_Hlt408819684"/>
            <w:r>
              <w:rPr>
                <w:rFonts w:hint="eastAsia" w:ascii="宋体" w:hAnsi="宋体" w:eastAsia="宋体" w:cs="宋体"/>
                <w:sz w:val="24"/>
                <w:szCs w:val="24"/>
              </w:rPr>
              <w:t>理</w:t>
            </w:r>
            <w:bookmarkEnd w:id="12"/>
            <w:r>
              <w:rPr>
                <w:rFonts w:hint="eastAsia" w:ascii="宋体" w:hAnsi="宋体" w:eastAsia="宋体" w:cs="宋体"/>
                <w:sz w:val="24"/>
                <w:szCs w:val="24"/>
              </w:rPr>
              <w:t>网</w:t>
            </w:r>
            <w:r>
              <w:rPr>
                <w:rFonts w:hint="eastAsia" w:ascii="宋体" w:hAnsi="宋体" w:eastAsia="宋体" w:cs="宋体"/>
                <w:sz w:val="24"/>
                <w:szCs w:val="24"/>
              </w:rPr>
              <w:fldChar w:fldCharType="end"/>
            </w:r>
            <w:r>
              <w:rPr>
                <w:rFonts w:hint="eastAsia" w:ascii="宋体" w:hAnsi="宋体" w:eastAsia="宋体" w:cs="宋体"/>
                <w:sz w:val="24"/>
                <w:szCs w:val="24"/>
              </w:rPr>
              <w:t xml:space="preserve"> http://www.civilcn.com/jianli/</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（五）教学方法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sz w:val="24"/>
                <w:szCs w:val="24"/>
                <w:lang w:eastAsia="zh-CN"/>
              </w:rPr>
              <w:t>铁道</w:t>
            </w:r>
            <w:r>
              <w:rPr>
                <w:rFonts w:hint="eastAsia" w:ascii="宋体" w:hAnsi="宋体" w:eastAsia="宋体" w:cs="宋体"/>
                <w:sz w:val="24"/>
                <w:szCs w:val="24"/>
              </w:rPr>
              <w:t>工程技术专业人才培养模式，决定了教学方法的多样化。在教学过程中，充分发挥学生的主体作用和教师的主导作用，注重培养学生分析问题和解决问题的能力，引导学生完成“任务”，采用案例教学法、任务驱动法、情景教学法、小组讨论法等多种教学方法，利用理实一体教室、多媒体影像、现场参观等多种教学形式，注重调动和发挥学生自主学习的能力，使学生在完成工作任务的学习实践与体验中，锻炼和培养学生的职业素质与职业能力，从而实现教学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3" w:name="_Toc377129325"/>
            <w:r>
              <w:rPr>
                <w:rFonts w:hint="eastAsia" w:ascii="宋体" w:hAnsi="宋体" w:eastAsia="宋体" w:cs="宋体"/>
                <w:sz w:val="24"/>
                <w:szCs w:val="24"/>
              </w:rPr>
              <w:t>（六）教学手段</w:t>
            </w:r>
            <w:bookmarkEnd w:id="13"/>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教学手段上，需要既充分发挥传统教学手段的优势，又充分应用现代教育技术。在利用传统教学手段的基础上，充分利用多媒体课件和网络课程资源平台，进行混合式教学，形成课上、课下相互呼应，提供了丰富的网络资源，实现网上辅导答疑功能，有效地提高了课堂教学质量。将板书与多媒体课件有机结合起来，节省了板书时间，充分发挥多媒体课件在图像、文字、声音、视频等方面的优势。采用实物及模型等教具，增强学生感性认识，加深对基本概念、基本理论的理解和掌握。实践教学采取现场的生产设备和实训条件，增强了教学的直观性，缩短了学习内容与生产知识的距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（七）教学评价</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教学方法与教学内容改革的基础上，为进一步推进应用型人才的培养，以考核模式改革为导向，根据“以学生为主体”的教育理念，为充分调动学生自我表现的自觉性，积极推行考核方式的多样性。考核方式突出多样性、针对性、生动性，除传统的笔试外，要多采取口试、造价模拟计算练习、技能操作等多种多样的形式，充分展示学生的学习成果，科学合理的评价学生的成绩。</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公共学习领域考核与评价采用传统的考试与考查方式，即“平时+期末”模式，通过期末最终的笔试（闭卷、开卷、半开卷、A4纸考试）结合平时学生考勤和作业完成情况综合评定学生成绩。其中期末成绩占总成绩的60%，平时考核占总成绩的40%。</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专业学习领域考核标准引入职业岗位技术标准，采取过程考核、项目考核、实践和作品考核相结合的方式。成绩考核由教师根据学生平时表现、作业、学习态度、考勤、课堂提问、小组互评、试验报告、项目训练报告等方面综合评价按百分制给出；期末成绩按卷面成绩采用。总评成绩=平时成绩*20%+过程考核*30%+期末成绩*50%（部分课程为过程考核*50%+期末成绩*50%），其中平时成绩主要组成为教师提问占30%、考勤占30%、笔记和作业占40%，过程性考核主要为项目任务完成占50%、模拟考试占50%两部分组成。</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学生必须完成下列各教学环节，方可毕业：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（1）学完本专业教学计划规定的各门课程，成绩合格；或取得本专业最低学分；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（2）完成职业综合实践，考核合格；完成毕业实习环节。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（八）质量管理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bookmarkStart w:id="14" w:name="_Toc257552420"/>
            <w:bookmarkStart w:id="15" w:name="_Toc257201051"/>
            <w:bookmarkStart w:id="16" w:name="_Toc257018230"/>
            <w:bookmarkStart w:id="17" w:name="_Toc257201085"/>
            <w:bookmarkStart w:id="18" w:name="_Toc257201252"/>
            <w:bookmarkStart w:id="19" w:name="_Toc257912471"/>
            <w:r>
              <w:rPr>
                <w:rFonts w:hint="eastAsia" w:ascii="宋体" w:hAnsi="宋体" w:eastAsia="宋体" w:cs="宋体"/>
                <w:sz w:val="24"/>
                <w:szCs w:val="24"/>
              </w:rPr>
              <w:t>1.有效的运行机制</w:t>
            </w:r>
            <w:bookmarkEnd w:id="14"/>
            <w:bookmarkEnd w:id="15"/>
            <w:bookmarkEnd w:id="16"/>
            <w:bookmarkEnd w:id="17"/>
            <w:bookmarkEnd w:id="18"/>
            <w:bookmarkEnd w:id="19"/>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进一步明确教学活动中各教学环节的要求，保证教学工作正常有序地进行，实现教学管理工作制度化、规范化、科学化，学院特制定了《山西铁道职业技术学院教学管理暂行规范》、《山西铁道职业技术学院教学工作试行规范》。</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为进一步提高我院教学管理水平，及时发现和解决教学计划实施过程中出现的各种问题，确保教育质量和人才培养目标的实现，</w:t>
            </w:r>
            <w:bookmarkStart w:id="20" w:name="_Toc241158608"/>
            <w:r>
              <w:rPr>
                <w:rFonts w:hint="eastAsia" w:ascii="宋体" w:hAnsi="宋体" w:eastAsia="宋体" w:cs="宋体"/>
                <w:sz w:val="24"/>
                <w:szCs w:val="24"/>
              </w:rPr>
              <w:t>学院出台了《关于建立教学工作例会制度的决定</w:t>
            </w:r>
            <w:bookmarkEnd w:id="20"/>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为及时了解学生对教学工作的意见和建议，加强教学管理部门、系（部）、教师与学生的沟通，拓展教学质量信息的反馈渠道，学院特制订了《关于完善学生教学信息员工作制度的规定》。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积极开展产教融合、校企合作是适应地方经济社会发展，满足企业需求，提高人才培养质量的重要途径。为创新学院人才培养模式，建立高素质高技能人才校企合作培养制度，促进教学、科研、师资队伍质量全面提升，结合我院实际情况，制订了《山西铁道职业技术学院校企合作管理办法（试行）》。</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为了加强课堂教学管理、提高课堂教学质量，修订了《山西铁道职业技术学院教学课堂登记表管理办法》。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bookmarkStart w:id="21" w:name="_Toc257552421"/>
            <w:bookmarkStart w:id="22" w:name="_Toc257018231"/>
            <w:bookmarkStart w:id="23" w:name="_Toc257201253"/>
            <w:bookmarkStart w:id="24" w:name="_Toc257201086"/>
            <w:bookmarkStart w:id="25" w:name="_Toc257201052"/>
            <w:bookmarkStart w:id="26" w:name="_Toc257912472"/>
            <w:r>
              <w:rPr>
                <w:rFonts w:hint="eastAsia" w:ascii="宋体" w:hAnsi="宋体" w:eastAsia="宋体" w:cs="宋体"/>
                <w:sz w:val="24"/>
                <w:szCs w:val="24"/>
              </w:rPr>
              <w:t>2.科学的教学质量</w:t>
            </w:r>
            <w:bookmarkEnd w:id="21"/>
            <w:bookmarkEnd w:id="22"/>
            <w:bookmarkEnd w:id="23"/>
            <w:bookmarkEnd w:id="24"/>
            <w:bookmarkEnd w:id="25"/>
            <w:r>
              <w:rPr>
                <w:rFonts w:hint="eastAsia" w:ascii="宋体" w:hAnsi="宋体" w:eastAsia="宋体" w:cs="宋体"/>
                <w:sz w:val="24"/>
                <w:szCs w:val="24"/>
              </w:rPr>
              <w:t>监控体系</w:t>
            </w:r>
            <w:bookmarkEnd w:id="26"/>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bookmarkStart w:id="27" w:name="_Toc257552422"/>
            <w:bookmarkStart w:id="28" w:name="_Toc257912473"/>
            <w:bookmarkStart w:id="29" w:name="_Toc257201254"/>
            <w:bookmarkStart w:id="30" w:name="_Toc257201053"/>
            <w:bookmarkStart w:id="31" w:name="_Toc257018232"/>
            <w:bookmarkStart w:id="32" w:name="_Toc257201087"/>
            <w:r>
              <w:rPr>
                <w:rFonts w:hint="eastAsia" w:ascii="宋体" w:hAnsi="宋体" w:eastAsia="宋体" w:cs="宋体"/>
                <w:sz w:val="24"/>
                <w:szCs w:val="24"/>
              </w:rPr>
              <w:t>为进一步完善我院教学质量管理监控体系，保证教学督导工作有序、有效地开展，更好地发挥教学督导在教学质量管理中的作用，推动我院教学管理水平、教学质量不断提高，特制订了《山西铁道职业技术学院教学质量监控体系及实施办法》、《山西铁道职业技术学院教学督导工作条例》、《学院学术委员会工作条例》、《学院教学指导委员会章程》。</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了适应新时期高等职业教育发展的客观需要，努力提高我院人才培养质量，对教学质量改进工作实施有效的指导、检查、评估和监督，建立和完善我校的教学质量管理体系，特制订了《山西铁道职业技术学院教学质量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为了加强教学督导员的管理，和谐、有序、科学地做好教学督导工作，根据《山西铁道职业技术学院教学督导工作条例》，制订了《山西铁道职业技术学院教学督导员管理办法》。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为了确保我院各级领导能关注教学工作,深入教学第一线,及时了解课堂教学情况及教学设施和配套服务等状况,进一步加强教风和学风建设,学院特制订了《关于建立各级领导听课制度的暂行规定》。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为维护学院正常的教学秩序，保障学生身心健康，促进学生德、智、体、美全面发展，制订了《山西铁道职业技术学院教学事故的认定及处理试行办法》、《山西铁道职业技术学院成绩管理条例》、</w:t>
            </w:r>
            <w:bookmarkStart w:id="33" w:name="_Toc241158618"/>
            <w:r>
              <w:rPr>
                <w:rFonts w:hint="eastAsia" w:ascii="宋体" w:hAnsi="宋体" w:eastAsia="宋体" w:cs="宋体"/>
                <w:sz w:val="24"/>
                <w:szCs w:val="24"/>
              </w:rPr>
              <w:t>《山西铁道职业技术学院监考守则</w:t>
            </w:r>
            <w:bookmarkEnd w:id="33"/>
            <w:r>
              <w:rPr>
                <w:rFonts w:hint="eastAsia" w:ascii="宋体" w:hAnsi="宋体" w:eastAsia="宋体" w:cs="宋体"/>
                <w:sz w:val="24"/>
                <w:szCs w:val="24"/>
              </w:rPr>
              <w:t>》、《</w:t>
            </w:r>
            <w:bookmarkStart w:id="34" w:name="_Toc236302901"/>
            <w:bookmarkStart w:id="35" w:name="_Toc241158619"/>
            <w:r>
              <w:rPr>
                <w:rFonts w:hint="eastAsia" w:ascii="宋体" w:hAnsi="宋体" w:eastAsia="宋体" w:cs="宋体"/>
                <w:sz w:val="24"/>
                <w:szCs w:val="24"/>
              </w:rPr>
              <w:t>山西铁道职业技术学院考场规则</w:t>
            </w:r>
            <w:bookmarkEnd w:id="34"/>
            <w:bookmarkEnd w:id="35"/>
            <w:r>
              <w:rPr>
                <w:rFonts w:hint="eastAsia" w:ascii="宋体" w:hAnsi="宋体" w:eastAsia="宋体" w:cs="宋体"/>
                <w:sz w:val="24"/>
                <w:szCs w:val="24"/>
              </w:rPr>
              <w:t>》等。</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为加强我校教学管理，规范教学工作，指导专业建设，监控教学过程，保证人才培养目标的实现，特对《教学工作委员会章程》进行了修订。</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3.规范的管理制度体系</w:t>
            </w:r>
            <w:bookmarkEnd w:id="27"/>
            <w:bookmarkEnd w:id="28"/>
            <w:bookmarkEnd w:id="29"/>
            <w:bookmarkEnd w:id="30"/>
            <w:bookmarkEnd w:id="31"/>
            <w:bookmarkEnd w:id="32"/>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为强化教学管理、规范管理程序，提高教学质量，学院在教学管理上实行院、系(部)两级管理。院级重在决策和调控(目标管理)，系(部)级重在组织和实施(过程管理)。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为加强教学中的安全管理，确保教学工作稳定有序进行，特制订了《山西铁道职业技术学院教学安全管理制度》。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根据教育部《高等学校实验室工作规程》及其有关实验室建设与管理的各项规定，结合我院实际情况，制订了《山西铁道职业技术学院实验实训室建设与管理办法（试行）》。</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为了规范我院实习指导工作，特制订了《山西铁道职业技术学院学生外出实习管理规定》。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为进一步深化我院教学改革，加强专业建设，特别是进一步规范和加强重点建设专业的建设与管理工作，制订了《山西铁道职业技术学院重点建设专业管理办法》。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为进一步规范教学名师评选工作，加强教学名师管理，结合我院实际，特</w:t>
            </w:r>
            <w:bookmarkStart w:id="36" w:name="_Toc239560693"/>
            <w:bookmarkStart w:id="37" w:name="_Toc241158669"/>
            <w:r>
              <w:rPr>
                <w:rFonts w:hint="eastAsia" w:ascii="宋体" w:hAnsi="宋体" w:eastAsia="宋体" w:cs="宋体"/>
                <w:sz w:val="24"/>
                <w:szCs w:val="24"/>
              </w:rPr>
              <w:t>制订了《山西铁道职业技术学院教学名师评选和管理办法</w:t>
            </w:r>
            <w:bookmarkEnd w:id="36"/>
            <w:bookmarkEnd w:id="37"/>
            <w:r>
              <w:rPr>
                <w:rFonts w:hint="eastAsia" w:ascii="宋体" w:hAnsi="宋体" w:eastAsia="宋体" w:cs="宋体"/>
                <w:sz w:val="24"/>
                <w:szCs w:val="24"/>
              </w:rPr>
              <w:t>》。</w:t>
            </w:r>
          </w:p>
          <w:p>
            <w:pPr>
              <w:keepNext w:val="0"/>
              <w:keepLines w:val="0"/>
              <w:pageBreakBefore w:val="0"/>
              <w:widowControl/>
              <w:kinsoku/>
              <w:wordWrap/>
              <w:overflowPunct/>
              <w:topLinePunct w:val="0"/>
              <w:autoSpaceDE/>
              <w:autoSpaceDN/>
              <w:bidi w:val="0"/>
              <w:adjustRightInd/>
              <w:snapToGrid/>
              <w:spacing w:line="360" w:lineRule="auto"/>
              <w:textAlignment w:val="auto"/>
              <w:outlineLvl w:val="0"/>
              <w:rPr>
                <w:rFonts w:hint="eastAsia" w:ascii="宋体" w:hAnsi="宋体" w:eastAsia="宋体" w:cs="宋体"/>
                <w:sz w:val="24"/>
                <w:szCs w:val="24"/>
              </w:rPr>
            </w:pPr>
            <w:bookmarkStart w:id="38" w:name="_Toc6114"/>
            <w:bookmarkStart w:id="39" w:name="_Toc17385"/>
            <w:r>
              <w:rPr>
                <w:rFonts w:hint="eastAsia" w:ascii="宋体" w:hAnsi="宋体" w:eastAsia="宋体" w:cs="宋体"/>
                <w:sz w:val="24"/>
                <w:szCs w:val="24"/>
              </w:rPr>
              <w:t>九、毕业要求</w:t>
            </w:r>
            <w:bookmarkEnd w:id="38"/>
            <w:bookmarkEnd w:id="39"/>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本专业学生毕业必须满足以下条件，方可毕业。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（一）课程知识。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学生必须完成本专业教学计划规定的各门课程及实训、实习，考核合格，必修课修满 95 学分，公共选修课修满10学分，专业选修课修满2学分。。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（二）资格证书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建议获得</w:t>
            </w:r>
            <w:r>
              <w:rPr>
                <w:rFonts w:hint="eastAsia" w:ascii="宋体" w:hAnsi="宋体" w:eastAsia="宋体" w:cs="宋体"/>
                <w:sz w:val="24"/>
                <w:szCs w:val="24"/>
                <w:lang w:eastAsia="zh-CN"/>
              </w:rPr>
              <w:t>工程测量工</w:t>
            </w:r>
            <w:r>
              <w:rPr>
                <w:rFonts w:hint="eastAsia" w:ascii="宋体" w:hAnsi="宋体" w:eastAsia="宋体" w:cs="宋体"/>
                <w:sz w:val="24"/>
                <w:szCs w:val="24"/>
              </w:rPr>
              <w:t>（</w:t>
            </w:r>
            <w:r>
              <w:rPr>
                <w:rFonts w:hint="eastAsia" w:ascii="宋体" w:hAnsi="宋体" w:eastAsia="宋体" w:cs="宋体"/>
                <w:sz w:val="24"/>
                <w:szCs w:val="24"/>
                <w:lang w:eastAsia="zh-CN"/>
              </w:rPr>
              <w:t>高级</w:t>
            </w:r>
            <w:r>
              <w:rPr>
                <w:rFonts w:hint="eastAsia" w:ascii="宋体" w:hAnsi="宋体" w:eastAsia="宋体" w:cs="宋体"/>
                <w:sz w:val="24"/>
                <w:szCs w:val="24"/>
              </w:rPr>
              <w:t>、中级）等职业技能等级证书和</w:t>
            </w:r>
            <w:r>
              <w:rPr>
                <w:rFonts w:hint="eastAsia" w:ascii="宋体" w:hAnsi="宋体" w:eastAsia="宋体" w:cs="宋体"/>
                <w:sz w:val="24"/>
                <w:szCs w:val="24"/>
                <w:lang w:eastAsia="zh-CN"/>
              </w:rPr>
              <w:t>线路工</w:t>
            </w:r>
            <w:r>
              <w:rPr>
                <w:rFonts w:hint="eastAsia" w:ascii="宋体" w:hAnsi="宋体" w:eastAsia="宋体" w:cs="宋体"/>
                <w:sz w:val="24"/>
                <w:szCs w:val="24"/>
              </w:rPr>
              <w:t>初级资格证书。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（三）综合素质</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具备良好的思想政治德育素质、文化素质、职业素质、身心素质，达到学院基本要求。</w:t>
            </w:r>
          </w:p>
          <w:p>
            <w:pPr>
              <w:pStyle w:val="2"/>
              <w:ind w:left="0" w:leftChars="0" w:firstLine="0" w:firstLineChars="0"/>
              <w:rPr>
                <w:sz w:val="32"/>
              </w:rPr>
            </w:pPr>
          </w:p>
        </w:tc>
      </w:tr>
    </w:tbl>
    <w:p>
      <w:pPr>
        <w:numPr>
          <w:ilvl w:val="0"/>
          <w:numId w:val="3"/>
        </w:numPr>
        <w:tabs>
          <w:tab w:val="left" w:pos="0"/>
        </w:tabs>
        <w:spacing w:line="360" w:lineRule="auto"/>
        <w:ind w:left="10" w:hanging="10"/>
        <w:jc w:val="center"/>
        <w:rPr>
          <w:b/>
          <w:sz w:val="32"/>
          <w:szCs w:val="32"/>
        </w:rPr>
      </w:pPr>
      <w:r>
        <w:rPr>
          <w:b/>
          <w:sz w:val="32"/>
          <w:szCs w:val="32"/>
        </w:rPr>
        <w:t>专业主要带头人简介</w:t>
      </w:r>
    </w:p>
    <w:tbl>
      <w:tblPr>
        <w:tblStyle w:val="14"/>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216"/>
        <w:gridCol w:w="899"/>
        <w:gridCol w:w="1275"/>
        <w:gridCol w:w="895"/>
        <w:gridCol w:w="605"/>
        <w:gridCol w:w="591"/>
        <w:gridCol w:w="344"/>
        <w:gridCol w:w="385"/>
        <w:gridCol w:w="1280"/>
        <w:gridCol w:w="595"/>
        <w:gridCol w:w="505"/>
        <w:gridCol w:w="1026"/>
        <w:gridCol w:w="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340" w:hRule="atLeast"/>
        </w:trPr>
        <w:tc>
          <w:tcPr>
            <w:tcW w:w="392" w:type="pct"/>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姓名</w:t>
            </w:r>
          </w:p>
        </w:tc>
        <w:tc>
          <w:tcPr>
            <w:tcW w:w="595" w:type="pct"/>
            <w:gridSpan w:val="2"/>
            <w:vMerge w:val="restart"/>
            <w:tcBorders>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耿楠</w:t>
            </w:r>
          </w:p>
        </w:tc>
        <w:tc>
          <w:tcPr>
            <w:tcW w:w="681" w:type="pct"/>
            <w:tcBorders>
              <w:left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性别</w:t>
            </w:r>
          </w:p>
        </w:tc>
        <w:tc>
          <w:tcPr>
            <w:tcW w:w="801" w:type="pct"/>
            <w:gridSpan w:val="2"/>
            <w:tcBorders>
              <w:left w:val="single" w:color="auto" w:sz="4" w:space="0"/>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男</w:t>
            </w:r>
          </w:p>
        </w:tc>
        <w:tc>
          <w:tcPr>
            <w:tcW w:w="705" w:type="pct"/>
            <w:gridSpan w:val="3"/>
            <w:tcBorders>
              <w:lef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专业技术职务</w:t>
            </w:r>
          </w:p>
        </w:tc>
        <w:tc>
          <w:tcPr>
            <w:tcW w:w="683" w:type="pc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讲师</w:t>
            </w:r>
          </w:p>
        </w:tc>
        <w:tc>
          <w:tcPr>
            <w:tcW w:w="587" w:type="pct"/>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学历</w:t>
            </w:r>
          </w:p>
        </w:tc>
        <w:tc>
          <w:tcPr>
            <w:tcW w:w="548" w:type="pc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340" w:hRule="atLeast"/>
        </w:trPr>
        <w:tc>
          <w:tcPr>
            <w:tcW w:w="392" w:type="pct"/>
            <w:vMerge w:val="continue"/>
            <w:vAlign w:val="center"/>
          </w:tcPr>
          <w:p>
            <w:pPr>
              <w:jc w:val="center"/>
              <w:rPr>
                <w:rFonts w:hint="eastAsia" w:ascii="宋体" w:hAnsi="宋体" w:eastAsia="宋体" w:cs="宋体"/>
                <w:sz w:val="24"/>
                <w:szCs w:val="24"/>
              </w:rPr>
            </w:pPr>
          </w:p>
        </w:tc>
        <w:tc>
          <w:tcPr>
            <w:tcW w:w="595" w:type="pct"/>
            <w:gridSpan w:val="2"/>
            <w:vMerge w:val="continue"/>
            <w:tcBorders>
              <w:right w:val="single" w:color="auto" w:sz="4" w:space="0"/>
            </w:tcBorders>
            <w:vAlign w:val="center"/>
          </w:tcPr>
          <w:p>
            <w:pPr>
              <w:jc w:val="center"/>
              <w:rPr>
                <w:rFonts w:hint="eastAsia" w:ascii="宋体" w:hAnsi="宋体" w:eastAsia="宋体" w:cs="宋体"/>
                <w:sz w:val="24"/>
                <w:szCs w:val="24"/>
              </w:rPr>
            </w:pPr>
          </w:p>
        </w:tc>
        <w:tc>
          <w:tcPr>
            <w:tcW w:w="681" w:type="pct"/>
            <w:tcBorders>
              <w:left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出生年月</w:t>
            </w:r>
          </w:p>
        </w:tc>
        <w:tc>
          <w:tcPr>
            <w:tcW w:w="801" w:type="pct"/>
            <w:gridSpan w:val="2"/>
            <w:tcBorders>
              <w:left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1986.06</w:t>
            </w:r>
          </w:p>
        </w:tc>
        <w:tc>
          <w:tcPr>
            <w:tcW w:w="705" w:type="pct"/>
            <w:gridSpan w:val="3"/>
            <w:tcBorders>
              <w:lef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行政职务</w:t>
            </w:r>
          </w:p>
        </w:tc>
        <w:tc>
          <w:tcPr>
            <w:tcW w:w="683" w:type="pc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交通工程系副主任</w:t>
            </w:r>
          </w:p>
        </w:tc>
        <w:tc>
          <w:tcPr>
            <w:tcW w:w="587" w:type="pct"/>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双师素质情况</w:t>
            </w:r>
          </w:p>
        </w:tc>
        <w:tc>
          <w:tcPr>
            <w:tcW w:w="548" w:type="pct"/>
            <w:vAlign w:val="center"/>
          </w:tcPr>
          <w:p>
            <w:pPr>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340" w:hRule="atLeast"/>
        </w:trPr>
        <w:tc>
          <w:tcPr>
            <w:tcW w:w="988" w:type="pct"/>
            <w:gridSpan w:val="3"/>
            <w:vAlign w:val="center"/>
          </w:tcPr>
          <w:p>
            <w:pPr>
              <w:jc w:val="center"/>
              <w:rPr>
                <w:rFonts w:hint="eastAsia" w:ascii="宋体" w:hAnsi="宋体" w:eastAsia="宋体" w:cs="宋体"/>
                <w:spacing w:val="-10"/>
                <w:sz w:val="24"/>
                <w:szCs w:val="24"/>
              </w:rPr>
            </w:pPr>
            <w:r>
              <w:rPr>
                <w:rFonts w:hint="eastAsia" w:ascii="宋体" w:hAnsi="宋体" w:eastAsia="宋体" w:cs="宋体"/>
                <w:spacing w:val="-20"/>
                <w:sz w:val="24"/>
                <w:szCs w:val="24"/>
              </w:rPr>
              <w:t>学历、学位获得时间、毕业学校、专业</w:t>
            </w:r>
          </w:p>
        </w:tc>
        <w:tc>
          <w:tcPr>
            <w:tcW w:w="4008" w:type="pct"/>
            <w:gridSpan w:val="10"/>
            <w:vAlign w:val="center"/>
          </w:tcPr>
          <w:p>
            <w:pPr>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2009年6月、大连海洋大学、土木工程专业</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2013年6月、太原理工大学、土木工程专业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899" w:hRule="atLeast"/>
        </w:trPr>
        <w:tc>
          <w:tcPr>
            <w:tcW w:w="988" w:type="pct"/>
            <w:gridSpan w:val="3"/>
            <w:vAlign w:val="center"/>
          </w:tcPr>
          <w:p>
            <w:pPr>
              <w:jc w:val="center"/>
              <w:rPr>
                <w:rFonts w:hint="eastAsia" w:ascii="宋体" w:hAnsi="宋体" w:eastAsia="宋体" w:cs="宋体"/>
                <w:sz w:val="24"/>
                <w:szCs w:val="24"/>
              </w:rPr>
            </w:pPr>
            <w:r>
              <w:rPr>
                <w:rFonts w:hint="eastAsia" w:ascii="宋体" w:hAnsi="宋体" w:eastAsia="宋体" w:cs="宋体"/>
                <w:sz w:val="24"/>
                <w:szCs w:val="24"/>
              </w:rPr>
              <w:t>主要从事工作与研究方向</w:t>
            </w:r>
          </w:p>
        </w:tc>
        <w:tc>
          <w:tcPr>
            <w:tcW w:w="4008" w:type="pct"/>
            <w:gridSpan w:val="10"/>
            <w:vAlign w:val="center"/>
          </w:tcPr>
          <w:p>
            <w:pPr>
              <w:jc w:val="left"/>
              <w:rPr>
                <w:rFonts w:hint="eastAsia" w:ascii="宋体" w:hAnsi="宋体" w:eastAsia="宋体" w:cs="宋体"/>
                <w:sz w:val="24"/>
                <w:szCs w:val="24"/>
              </w:rPr>
            </w:pPr>
            <w:r>
              <w:rPr>
                <w:rFonts w:hint="eastAsia" w:ascii="宋体" w:hAnsi="宋体" w:eastAsia="宋体" w:cs="宋体"/>
                <w:sz w:val="24"/>
                <w:szCs w:val="24"/>
                <w:lang w:eastAsia="zh-CN"/>
              </w:rPr>
              <w:t>研究方向：土木工程结构检测、钢结构方向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454" w:hRule="exact"/>
        </w:trPr>
        <w:tc>
          <w:tcPr>
            <w:tcW w:w="4996" w:type="pct"/>
            <w:gridSpan w:val="13"/>
            <w:vAlign w:val="center"/>
          </w:tcPr>
          <w:p>
            <w:pPr>
              <w:jc w:val="center"/>
              <w:rPr>
                <w:rFonts w:hint="eastAsia" w:ascii="宋体" w:hAnsi="宋体" w:eastAsia="宋体" w:cs="宋体"/>
                <w:sz w:val="24"/>
                <w:szCs w:val="24"/>
              </w:rPr>
            </w:pPr>
            <w:r>
              <w:rPr>
                <w:rFonts w:hint="eastAsia" w:ascii="宋体" w:hAnsi="宋体" w:eastAsia="宋体" w:cs="宋体"/>
                <w:sz w:val="24"/>
                <w:szCs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454" w:hRule="exact"/>
        </w:trPr>
        <w:tc>
          <w:tcPr>
            <w:tcW w:w="4996" w:type="pct"/>
            <w:gridSpan w:val="13"/>
            <w:vAlign w:val="center"/>
          </w:tcPr>
          <w:p>
            <w:pPr>
              <w:jc w:val="left"/>
              <w:rPr>
                <w:rFonts w:hint="eastAsia" w:ascii="宋体" w:hAnsi="宋体" w:eastAsia="宋体" w:cs="宋体"/>
                <w:sz w:val="24"/>
                <w:szCs w:val="24"/>
              </w:rPr>
            </w:pPr>
            <w:r>
              <w:rPr>
                <w:rFonts w:hint="eastAsia" w:ascii="宋体" w:hAnsi="宋体" w:eastAsia="宋体" w:cs="宋体"/>
                <w:sz w:val="24"/>
                <w:szCs w:val="24"/>
              </w:rPr>
              <w:t xml:space="preserve">在国内外重要学术刊物上发表论文共 </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篇；出版专著（译著等） </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454" w:hRule="exact"/>
        </w:trPr>
        <w:tc>
          <w:tcPr>
            <w:tcW w:w="4996" w:type="pct"/>
            <w:gridSpan w:val="13"/>
            <w:vAlign w:val="center"/>
          </w:tcPr>
          <w:p>
            <w:pPr>
              <w:rPr>
                <w:rFonts w:hint="eastAsia" w:ascii="宋体" w:hAnsi="宋体" w:eastAsia="宋体" w:cs="宋体"/>
                <w:sz w:val="24"/>
                <w:szCs w:val="24"/>
              </w:rPr>
            </w:pPr>
            <w:r>
              <w:rPr>
                <w:rFonts w:hint="eastAsia" w:ascii="宋体" w:hAnsi="宋体" w:eastAsia="宋体" w:cs="宋体"/>
                <w:sz w:val="24"/>
                <w:szCs w:val="24"/>
              </w:rPr>
              <w:t>获教学科研成果奖共</w:t>
            </w:r>
            <w:r>
              <w:rPr>
                <w:rFonts w:hint="eastAsia" w:ascii="宋体" w:hAnsi="宋体" w:eastAsia="宋体" w:cs="宋体"/>
                <w:sz w:val="24"/>
                <w:szCs w:val="24"/>
                <w:lang w:val="en-US" w:eastAsia="zh-CN"/>
              </w:rPr>
              <w:t>0</w:t>
            </w:r>
            <w:r>
              <w:rPr>
                <w:rFonts w:hint="eastAsia" w:ascii="宋体" w:hAnsi="宋体" w:eastAsia="宋体" w:cs="宋体"/>
                <w:sz w:val="24"/>
                <w:szCs w:val="24"/>
              </w:rPr>
              <w:t>项；其中：国家级</w:t>
            </w:r>
            <w:r>
              <w:rPr>
                <w:rFonts w:hint="eastAsia" w:ascii="宋体" w:hAnsi="宋体" w:cs="宋体"/>
                <w:sz w:val="24"/>
                <w:szCs w:val="24"/>
                <w:lang w:val="en-US" w:eastAsia="zh-CN"/>
              </w:rPr>
              <w:t>0</w:t>
            </w:r>
            <w:r>
              <w:rPr>
                <w:rFonts w:hint="eastAsia" w:ascii="宋体" w:hAnsi="宋体" w:eastAsia="宋体" w:cs="宋体"/>
                <w:sz w:val="24"/>
                <w:szCs w:val="24"/>
              </w:rPr>
              <w:t xml:space="preserve"> 项，省部级</w:t>
            </w:r>
            <w:r>
              <w:rPr>
                <w:rFonts w:hint="eastAsia" w:ascii="宋体" w:hAnsi="宋体" w:cs="宋体"/>
                <w:sz w:val="24"/>
                <w:szCs w:val="24"/>
                <w:lang w:val="en-US" w:eastAsia="zh-CN"/>
              </w:rPr>
              <w:t>0</w:t>
            </w:r>
            <w:r>
              <w:rPr>
                <w:rFonts w:hint="eastAsia" w:ascii="宋体" w:hAnsi="宋体" w:eastAsia="宋体" w:cs="宋体"/>
                <w:sz w:val="24"/>
                <w:szCs w:val="24"/>
              </w:rPr>
              <w:t xml:space="preserve">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454" w:hRule="exact"/>
        </w:trPr>
        <w:tc>
          <w:tcPr>
            <w:tcW w:w="4996" w:type="pct"/>
            <w:gridSpan w:val="13"/>
            <w:vAlign w:val="center"/>
          </w:tcPr>
          <w:p>
            <w:pPr>
              <w:rPr>
                <w:rFonts w:hint="eastAsia" w:ascii="宋体" w:hAnsi="宋体" w:eastAsia="宋体" w:cs="宋体"/>
                <w:sz w:val="24"/>
                <w:szCs w:val="24"/>
              </w:rPr>
            </w:pPr>
            <w:r>
              <w:rPr>
                <w:rFonts w:hint="eastAsia" w:ascii="宋体" w:hAnsi="宋体" w:eastAsia="宋体" w:cs="宋体"/>
                <w:sz w:val="24"/>
                <w:szCs w:val="24"/>
              </w:rPr>
              <w:t xml:space="preserve">目前承担教学科研项目共 </w:t>
            </w:r>
            <w:r>
              <w:rPr>
                <w:rFonts w:hint="eastAsia" w:ascii="宋体" w:hAnsi="宋体" w:eastAsia="宋体" w:cs="宋体"/>
                <w:sz w:val="24"/>
                <w:szCs w:val="24"/>
                <w:lang w:val="en-US" w:eastAsia="zh-CN"/>
              </w:rPr>
              <w:t>0</w:t>
            </w:r>
            <w:r>
              <w:rPr>
                <w:rFonts w:hint="eastAsia" w:ascii="宋体" w:hAnsi="宋体" w:eastAsia="宋体" w:cs="宋体"/>
                <w:sz w:val="24"/>
                <w:szCs w:val="24"/>
              </w:rPr>
              <w:t xml:space="preserve">项；其中：国家级项目 </w:t>
            </w:r>
            <w:r>
              <w:rPr>
                <w:rFonts w:hint="eastAsia" w:ascii="宋体" w:hAnsi="宋体" w:cs="宋体"/>
                <w:sz w:val="24"/>
                <w:szCs w:val="24"/>
                <w:lang w:val="en-US" w:eastAsia="zh-CN"/>
              </w:rPr>
              <w:t>0</w:t>
            </w:r>
            <w:r>
              <w:rPr>
                <w:rFonts w:hint="eastAsia" w:ascii="宋体" w:hAnsi="宋体" w:eastAsia="宋体" w:cs="宋体"/>
                <w:sz w:val="24"/>
                <w:szCs w:val="24"/>
              </w:rPr>
              <w:t xml:space="preserve">项，省部级项目 </w:t>
            </w:r>
            <w:r>
              <w:rPr>
                <w:rFonts w:hint="eastAsia" w:ascii="宋体" w:hAnsi="宋体" w:cs="宋体"/>
                <w:sz w:val="24"/>
                <w:szCs w:val="24"/>
                <w:lang w:val="en-US" w:eastAsia="zh-CN"/>
              </w:rPr>
              <w:t>0</w:t>
            </w:r>
            <w:r>
              <w:rPr>
                <w:rFonts w:hint="eastAsia" w:ascii="宋体" w:hAnsi="宋体" w:eastAsia="宋体" w:cs="宋体"/>
                <w:sz w:val="24"/>
                <w:szCs w:val="24"/>
              </w:rPr>
              <w:t xml:space="preserve">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454" w:hRule="exact"/>
        </w:trPr>
        <w:tc>
          <w:tcPr>
            <w:tcW w:w="9351" w:type="dxa"/>
            <w:gridSpan w:val="13"/>
            <w:vAlign w:val="center"/>
          </w:tcPr>
          <w:p>
            <w:pPr>
              <w:rPr>
                <w:rFonts w:hint="eastAsia" w:ascii="宋体" w:hAnsi="宋体" w:eastAsia="宋体" w:cs="宋体"/>
                <w:sz w:val="24"/>
                <w:szCs w:val="24"/>
              </w:rPr>
            </w:pPr>
            <w:r>
              <w:rPr>
                <w:rFonts w:hint="eastAsia" w:ascii="宋体" w:hAnsi="宋体" w:cs="宋体"/>
                <w:sz w:val="24"/>
                <w:szCs w:val="24"/>
              </w:rPr>
              <w:t>近三年拥有教学科研经费共</w:t>
            </w:r>
            <w:r>
              <w:rPr>
                <w:rFonts w:hint="eastAsia" w:ascii="宋体" w:hAnsi="宋体" w:cs="宋体"/>
                <w:sz w:val="24"/>
                <w:szCs w:val="24"/>
                <w:lang w:val="en-US" w:eastAsia="zh-CN"/>
              </w:rPr>
              <w:t>17</w:t>
            </w:r>
            <w:r>
              <w:rPr>
                <w:rFonts w:hint="eastAsia" w:ascii="宋体" w:hAnsi="宋体" w:cs="宋体"/>
                <w:sz w:val="24"/>
                <w:szCs w:val="24"/>
              </w:rPr>
              <w:t>万元，年均</w:t>
            </w:r>
            <w:r>
              <w:rPr>
                <w:rFonts w:hint="eastAsia" w:ascii="宋体" w:hAnsi="宋体" w:cs="宋体"/>
                <w:sz w:val="24"/>
                <w:szCs w:val="24"/>
                <w:lang w:val="en-US" w:eastAsia="zh-CN"/>
              </w:rPr>
              <w:t>5.6</w:t>
            </w:r>
            <w:r>
              <w:rPr>
                <w:rFonts w:hint="eastAsia" w:ascii="宋体" w:hAnsi="宋体" w:cs="宋体"/>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454" w:hRule="exact"/>
        </w:trPr>
        <w:tc>
          <w:tcPr>
            <w:tcW w:w="9351" w:type="dxa"/>
            <w:gridSpan w:val="13"/>
            <w:tcBorders>
              <w:right w:val="single" w:color="auto" w:sz="4" w:space="0"/>
            </w:tcBorders>
            <w:vAlign w:val="center"/>
          </w:tcPr>
          <w:p>
            <w:pPr>
              <w:rPr>
                <w:rFonts w:hint="eastAsia" w:ascii="宋体" w:hAnsi="宋体" w:eastAsia="宋体" w:cs="宋体"/>
                <w:sz w:val="24"/>
                <w:szCs w:val="24"/>
              </w:rPr>
            </w:pPr>
            <w:r>
              <w:rPr>
                <w:rFonts w:hint="eastAsia" w:ascii="宋体" w:hAnsi="宋体" w:cs="宋体"/>
                <w:sz w:val="24"/>
                <w:szCs w:val="24"/>
              </w:rPr>
              <w:t>近三年授课（理论教学）共</w:t>
            </w:r>
            <w:r>
              <w:rPr>
                <w:rFonts w:hint="eastAsia" w:ascii="宋体" w:hAnsi="宋体" w:cs="宋体"/>
                <w:sz w:val="24"/>
                <w:szCs w:val="24"/>
                <w:lang w:val="en-US" w:eastAsia="zh-CN"/>
              </w:rPr>
              <w:t>984</w:t>
            </w:r>
            <w:r>
              <w:rPr>
                <w:rFonts w:hint="eastAsia" w:ascii="宋体" w:hAnsi="宋体" w:cs="宋体"/>
                <w:sz w:val="24"/>
                <w:szCs w:val="24"/>
              </w:rPr>
              <w:t>学时；指导毕业设计共</w:t>
            </w:r>
            <w:r>
              <w:rPr>
                <w:rFonts w:hint="eastAsia" w:ascii="宋体" w:hAnsi="宋体" w:cs="宋体"/>
                <w:sz w:val="24"/>
                <w:szCs w:val="24"/>
                <w:lang w:val="en-US" w:eastAsia="zh-CN"/>
              </w:rPr>
              <w:t>48</w:t>
            </w:r>
            <w:r>
              <w:rPr>
                <w:rFonts w:hint="eastAsia" w:ascii="宋体" w:hAnsi="宋体" w:cs="宋体"/>
                <w:sz w:val="24"/>
                <w:szCs w:val="24"/>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454" w:hRule="exact"/>
        </w:trPr>
        <w:tc>
          <w:tcPr>
            <w:tcW w:w="508" w:type="pct"/>
            <w:gridSpan w:val="2"/>
            <w:vMerge w:val="restart"/>
            <w:vAlign w:val="center"/>
          </w:tcPr>
          <w:p>
            <w:pPr>
              <w:jc w:val="center"/>
              <w:rPr>
                <w:rFonts w:hint="eastAsia" w:ascii="宋体" w:hAnsi="宋体" w:eastAsia="宋体" w:cs="宋体"/>
                <w:sz w:val="22"/>
                <w:szCs w:val="22"/>
              </w:rPr>
            </w:pPr>
            <w:r>
              <w:rPr>
                <w:rFonts w:hint="eastAsia" w:ascii="宋体" w:hAnsi="宋体" w:eastAsia="宋体" w:cs="宋体"/>
                <w:spacing w:val="-20"/>
                <w:sz w:val="22"/>
                <w:szCs w:val="22"/>
              </w:rPr>
              <w:t>最具代表性的教学科研项目和成果</w:t>
            </w:r>
          </w:p>
        </w:tc>
        <w:tc>
          <w:tcPr>
            <w:tcW w:w="480" w:type="pct"/>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序号</w:t>
            </w:r>
          </w:p>
        </w:tc>
        <w:tc>
          <w:tcPr>
            <w:tcW w:w="1159" w:type="pct"/>
            <w:gridSpan w:val="2"/>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成果名称</w:t>
            </w:r>
          </w:p>
        </w:tc>
        <w:tc>
          <w:tcPr>
            <w:tcW w:w="2030" w:type="pct"/>
            <w:gridSpan w:val="6"/>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等级及签发单位、时间</w:t>
            </w:r>
          </w:p>
        </w:tc>
        <w:tc>
          <w:tcPr>
            <w:tcW w:w="818" w:type="pct"/>
            <w:gridSpan w:val="2"/>
            <w:tcBorders>
              <w:right w:val="single" w:color="auto" w:sz="4" w:space="0"/>
            </w:tcBorders>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647" w:hRule="exact"/>
        </w:trPr>
        <w:tc>
          <w:tcPr>
            <w:tcW w:w="508" w:type="pct"/>
            <w:gridSpan w:val="2"/>
            <w:vMerge w:val="continue"/>
            <w:vAlign w:val="center"/>
          </w:tcPr>
          <w:p>
            <w:pPr>
              <w:jc w:val="center"/>
              <w:rPr>
                <w:rFonts w:hint="eastAsia" w:ascii="宋体" w:hAnsi="宋体" w:eastAsia="宋体" w:cs="宋体"/>
                <w:sz w:val="22"/>
                <w:szCs w:val="22"/>
              </w:rPr>
            </w:pPr>
          </w:p>
        </w:tc>
        <w:tc>
          <w:tcPr>
            <w:tcW w:w="480" w:type="pct"/>
            <w:vAlign w:val="center"/>
          </w:tcPr>
          <w:p>
            <w:pPr>
              <w:ind w:left="-110" w:leftChars="-50" w:right="-110" w:rightChars="-5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w:t>
            </w:r>
          </w:p>
        </w:tc>
        <w:tc>
          <w:tcPr>
            <w:tcW w:w="1159" w:type="pct"/>
            <w:gridSpan w:val="2"/>
            <w:vAlign w:val="center"/>
          </w:tcPr>
          <w:p>
            <w:pPr>
              <w:jc w:val="left"/>
              <w:rPr>
                <w:rFonts w:hint="eastAsia" w:ascii="宋体" w:hAnsi="宋体" w:eastAsia="宋体" w:cs="宋体"/>
                <w:spacing w:val="-20"/>
                <w:sz w:val="24"/>
                <w:szCs w:val="24"/>
                <w:lang w:val="en-US" w:eastAsia="zh-CN"/>
              </w:rPr>
            </w:pPr>
            <w:r>
              <w:rPr>
                <w:rFonts w:hint="eastAsia" w:ascii="宋体" w:hAnsi="宋体" w:cs="宋体"/>
                <w:spacing w:val="-20"/>
                <w:sz w:val="24"/>
                <w:szCs w:val="24"/>
                <w:lang w:val="en-US" w:eastAsia="zh-CN"/>
              </w:rPr>
              <w:t>某地下车库抗浮不足事故原因分析及处理</w:t>
            </w:r>
          </w:p>
        </w:tc>
        <w:tc>
          <w:tcPr>
            <w:tcW w:w="2030" w:type="pct"/>
            <w:gridSpan w:val="6"/>
            <w:vAlign w:val="center"/>
          </w:tcPr>
          <w:p>
            <w:pPr>
              <w:jc w:val="left"/>
              <w:rPr>
                <w:rFonts w:hint="default" w:ascii="宋体" w:hAnsi="宋体" w:eastAsia="宋体" w:cs="宋体"/>
                <w:spacing w:val="-20"/>
                <w:sz w:val="24"/>
                <w:szCs w:val="24"/>
                <w:lang w:val="en-US" w:eastAsia="zh-CN"/>
              </w:rPr>
            </w:pPr>
            <w:r>
              <w:rPr>
                <w:rFonts w:hint="eastAsia" w:ascii="宋体" w:hAnsi="宋体" w:cs="宋体"/>
                <w:spacing w:val="-20"/>
                <w:sz w:val="24"/>
                <w:szCs w:val="24"/>
                <w:lang w:val="en-US" w:eastAsia="zh-CN"/>
              </w:rPr>
              <w:t>工程质量，2018年12月</w:t>
            </w:r>
          </w:p>
        </w:tc>
        <w:tc>
          <w:tcPr>
            <w:tcW w:w="818" w:type="pct"/>
            <w:gridSpan w:val="2"/>
            <w:vAlign w:val="center"/>
          </w:tcPr>
          <w:p>
            <w:pPr>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661" w:hRule="exact"/>
        </w:trPr>
        <w:tc>
          <w:tcPr>
            <w:tcW w:w="508" w:type="pct"/>
            <w:gridSpan w:val="2"/>
            <w:vMerge w:val="continue"/>
            <w:vAlign w:val="center"/>
          </w:tcPr>
          <w:p>
            <w:pPr>
              <w:jc w:val="center"/>
              <w:rPr>
                <w:rFonts w:hint="eastAsia" w:ascii="宋体" w:hAnsi="宋体" w:eastAsia="宋体" w:cs="宋体"/>
                <w:sz w:val="22"/>
                <w:szCs w:val="22"/>
              </w:rPr>
            </w:pPr>
          </w:p>
        </w:tc>
        <w:tc>
          <w:tcPr>
            <w:tcW w:w="480" w:type="pct"/>
            <w:vAlign w:val="center"/>
          </w:tcPr>
          <w:p>
            <w:pPr>
              <w:ind w:left="-110" w:leftChars="-50" w:right="-110" w:rightChars="-5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w:t>
            </w:r>
          </w:p>
        </w:tc>
        <w:tc>
          <w:tcPr>
            <w:tcW w:w="1159" w:type="pct"/>
            <w:gridSpan w:val="2"/>
            <w:vAlign w:val="center"/>
          </w:tcPr>
          <w:p>
            <w:pPr>
              <w:jc w:val="left"/>
              <w:rPr>
                <w:rFonts w:hint="eastAsia" w:ascii="宋体" w:hAnsi="宋体" w:eastAsia="宋体" w:cs="宋体"/>
                <w:spacing w:val="-20"/>
                <w:sz w:val="24"/>
                <w:szCs w:val="24"/>
                <w:lang w:val="en-US" w:eastAsia="zh-CN"/>
              </w:rPr>
            </w:pPr>
            <w:r>
              <w:rPr>
                <w:rFonts w:hint="eastAsia" w:ascii="宋体" w:hAnsi="宋体" w:cs="宋体"/>
                <w:spacing w:val="-20"/>
                <w:sz w:val="24"/>
                <w:szCs w:val="24"/>
                <w:lang w:val="en-US" w:eastAsia="zh-CN"/>
              </w:rPr>
              <w:t>某网架结构事故原因分析及处理</w:t>
            </w:r>
          </w:p>
        </w:tc>
        <w:tc>
          <w:tcPr>
            <w:tcW w:w="2030" w:type="pct"/>
            <w:gridSpan w:val="6"/>
            <w:vAlign w:val="center"/>
          </w:tcPr>
          <w:p>
            <w:pPr>
              <w:jc w:val="left"/>
              <w:rPr>
                <w:rFonts w:hint="default" w:ascii="宋体" w:hAnsi="宋体" w:eastAsia="宋体" w:cs="宋体"/>
                <w:spacing w:val="-20"/>
                <w:sz w:val="24"/>
                <w:szCs w:val="24"/>
                <w:lang w:val="en-US" w:eastAsia="zh-CN"/>
              </w:rPr>
            </w:pPr>
            <w:r>
              <w:rPr>
                <w:rFonts w:hint="eastAsia" w:ascii="宋体" w:hAnsi="宋体" w:cs="宋体"/>
                <w:spacing w:val="-20"/>
                <w:sz w:val="24"/>
                <w:szCs w:val="24"/>
                <w:lang w:val="en-US" w:eastAsia="zh-CN"/>
              </w:rPr>
              <w:t>建材技术与应用，2019年2月</w:t>
            </w:r>
          </w:p>
        </w:tc>
        <w:tc>
          <w:tcPr>
            <w:tcW w:w="818" w:type="pct"/>
            <w:gridSpan w:val="2"/>
            <w:vAlign w:val="center"/>
          </w:tcPr>
          <w:p>
            <w:pPr>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454" w:hRule="exact"/>
        </w:trPr>
        <w:tc>
          <w:tcPr>
            <w:tcW w:w="508" w:type="pct"/>
            <w:gridSpan w:val="2"/>
            <w:vMerge w:val="restart"/>
            <w:vAlign w:val="center"/>
          </w:tcPr>
          <w:p>
            <w:pPr>
              <w:jc w:val="center"/>
              <w:rPr>
                <w:rFonts w:hint="eastAsia" w:ascii="宋体" w:hAnsi="宋体" w:eastAsia="宋体" w:cs="宋体"/>
                <w:sz w:val="22"/>
                <w:szCs w:val="22"/>
              </w:rPr>
            </w:pPr>
            <w:r>
              <w:rPr>
                <w:rFonts w:hint="eastAsia" w:ascii="宋体" w:hAnsi="宋体" w:eastAsia="宋体" w:cs="宋体"/>
                <w:spacing w:val="-20"/>
                <w:sz w:val="22"/>
                <w:szCs w:val="22"/>
              </w:rPr>
              <w:t>最具代表性的社会服务和技术研发项目</w:t>
            </w:r>
          </w:p>
        </w:tc>
        <w:tc>
          <w:tcPr>
            <w:tcW w:w="480" w:type="pct"/>
            <w:vAlign w:val="center"/>
          </w:tcPr>
          <w:p>
            <w:pPr>
              <w:ind w:left="-110" w:leftChars="-50" w:right="-110" w:rightChars="-50"/>
              <w:jc w:val="center"/>
              <w:rPr>
                <w:rFonts w:hint="eastAsia" w:ascii="宋体" w:hAnsi="宋体" w:eastAsia="宋体" w:cs="宋体"/>
                <w:spacing w:val="-23"/>
                <w:sz w:val="24"/>
                <w:szCs w:val="24"/>
              </w:rPr>
            </w:pPr>
            <w:r>
              <w:rPr>
                <w:rFonts w:hint="eastAsia" w:ascii="宋体" w:hAnsi="宋体" w:eastAsia="宋体" w:cs="宋体"/>
                <w:spacing w:val="-28"/>
                <w:sz w:val="24"/>
                <w:szCs w:val="24"/>
              </w:rPr>
              <w:t>序号</w:t>
            </w:r>
          </w:p>
        </w:tc>
        <w:tc>
          <w:tcPr>
            <w:tcW w:w="1159" w:type="pct"/>
            <w:gridSpan w:val="2"/>
            <w:vAlign w:val="center"/>
          </w:tcPr>
          <w:p>
            <w:pPr>
              <w:ind w:left="-110" w:leftChars="-50" w:right="-110" w:rightChars="-50"/>
              <w:jc w:val="center"/>
              <w:rPr>
                <w:rFonts w:hint="eastAsia" w:ascii="宋体" w:hAnsi="宋体" w:eastAsia="宋体" w:cs="宋体"/>
                <w:spacing w:val="-23"/>
                <w:sz w:val="24"/>
                <w:szCs w:val="24"/>
              </w:rPr>
            </w:pPr>
            <w:r>
              <w:rPr>
                <w:rFonts w:hint="eastAsia" w:ascii="宋体" w:hAnsi="宋体" w:eastAsia="宋体" w:cs="宋体"/>
                <w:spacing w:val="-23"/>
                <w:sz w:val="24"/>
                <w:szCs w:val="24"/>
              </w:rPr>
              <w:t>项目名称</w:t>
            </w:r>
          </w:p>
        </w:tc>
        <w:tc>
          <w:tcPr>
            <w:tcW w:w="822" w:type="pct"/>
            <w:gridSpan w:val="3"/>
            <w:vAlign w:val="center"/>
          </w:tcPr>
          <w:p>
            <w:pPr>
              <w:ind w:left="-110" w:leftChars="-50" w:right="-110" w:rightChars="-50"/>
              <w:jc w:val="center"/>
              <w:rPr>
                <w:rFonts w:hint="eastAsia" w:ascii="宋体" w:hAnsi="宋体" w:eastAsia="宋体" w:cs="宋体"/>
                <w:spacing w:val="-23"/>
                <w:sz w:val="24"/>
                <w:szCs w:val="24"/>
              </w:rPr>
            </w:pPr>
            <w:r>
              <w:rPr>
                <w:rFonts w:hint="eastAsia" w:ascii="宋体" w:hAnsi="宋体" w:eastAsia="宋体" w:cs="宋体"/>
                <w:spacing w:val="-23"/>
                <w:sz w:val="24"/>
                <w:szCs w:val="24"/>
              </w:rPr>
              <w:t>项目来源</w:t>
            </w:r>
          </w:p>
        </w:tc>
        <w:tc>
          <w:tcPr>
            <w:tcW w:w="889" w:type="pct"/>
            <w:gridSpan w:val="2"/>
            <w:vAlign w:val="center"/>
          </w:tcPr>
          <w:p>
            <w:pPr>
              <w:ind w:left="-110" w:leftChars="-50" w:right="-110" w:rightChars="-50"/>
              <w:jc w:val="center"/>
              <w:rPr>
                <w:rFonts w:hint="eastAsia" w:ascii="宋体" w:hAnsi="宋体" w:eastAsia="宋体" w:cs="宋体"/>
                <w:spacing w:val="-23"/>
                <w:sz w:val="24"/>
                <w:szCs w:val="24"/>
              </w:rPr>
            </w:pPr>
            <w:r>
              <w:rPr>
                <w:rFonts w:hint="eastAsia" w:ascii="宋体" w:hAnsi="宋体" w:eastAsia="宋体" w:cs="宋体"/>
                <w:spacing w:val="-23"/>
                <w:sz w:val="24"/>
                <w:szCs w:val="24"/>
              </w:rPr>
              <w:t>起讫时间</w:t>
            </w:r>
          </w:p>
        </w:tc>
        <w:tc>
          <w:tcPr>
            <w:tcW w:w="317" w:type="pct"/>
            <w:vAlign w:val="center"/>
          </w:tcPr>
          <w:p>
            <w:pPr>
              <w:ind w:left="-110" w:leftChars="-50" w:right="-110" w:rightChars="-50"/>
              <w:jc w:val="center"/>
              <w:rPr>
                <w:rFonts w:hint="eastAsia" w:ascii="宋体" w:hAnsi="宋体" w:eastAsia="宋体" w:cs="宋体"/>
                <w:spacing w:val="-23"/>
                <w:sz w:val="24"/>
                <w:szCs w:val="24"/>
              </w:rPr>
            </w:pPr>
            <w:r>
              <w:rPr>
                <w:rFonts w:hint="eastAsia" w:ascii="宋体" w:hAnsi="宋体" w:eastAsia="宋体" w:cs="宋体"/>
                <w:spacing w:val="-23"/>
                <w:sz w:val="24"/>
                <w:szCs w:val="24"/>
              </w:rPr>
              <w:t>经费</w:t>
            </w:r>
          </w:p>
        </w:tc>
        <w:tc>
          <w:tcPr>
            <w:tcW w:w="818" w:type="pct"/>
            <w:gridSpan w:val="2"/>
            <w:vAlign w:val="center"/>
          </w:tcPr>
          <w:p>
            <w:pPr>
              <w:ind w:left="-110" w:leftChars="-50" w:right="-110" w:rightChars="-50"/>
              <w:jc w:val="center"/>
              <w:rPr>
                <w:rFonts w:hint="eastAsia" w:ascii="宋体" w:hAnsi="宋体" w:eastAsia="宋体" w:cs="宋体"/>
                <w:spacing w:val="-23"/>
                <w:sz w:val="24"/>
                <w:szCs w:val="24"/>
              </w:rPr>
            </w:pPr>
            <w:r>
              <w:rPr>
                <w:rFonts w:hint="eastAsia" w:ascii="宋体" w:hAnsi="宋体" w:eastAsia="宋体" w:cs="宋体"/>
                <w:spacing w:val="-23"/>
                <w:sz w:val="24"/>
                <w:szCs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1038" w:hRule="exact"/>
        </w:trPr>
        <w:tc>
          <w:tcPr>
            <w:tcW w:w="508" w:type="pct"/>
            <w:gridSpan w:val="2"/>
            <w:vMerge w:val="continue"/>
            <w:vAlign w:val="center"/>
          </w:tcPr>
          <w:p>
            <w:pPr>
              <w:jc w:val="center"/>
              <w:rPr>
                <w:rFonts w:hint="eastAsia" w:ascii="宋体" w:hAnsi="宋体" w:eastAsia="宋体" w:cs="宋体"/>
                <w:sz w:val="22"/>
                <w:szCs w:val="22"/>
              </w:rPr>
            </w:pPr>
          </w:p>
        </w:tc>
        <w:tc>
          <w:tcPr>
            <w:tcW w:w="480" w:type="pct"/>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pacing w:val="-20"/>
                <w:sz w:val="24"/>
                <w:szCs w:val="24"/>
              </w:rPr>
              <w:t>1</w:t>
            </w:r>
          </w:p>
        </w:tc>
        <w:tc>
          <w:tcPr>
            <w:tcW w:w="1159" w:type="pct"/>
            <w:gridSpan w:val="2"/>
            <w:vAlign w:val="center"/>
          </w:tcPr>
          <w:p>
            <w:pPr>
              <w:ind w:right="480" w:rightChars="0"/>
              <w:jc w:val="both"/>
              <w:rPr>
                <w:rFonts w:hint="eastAsia" w:ascii="宋体" w:hAnsi="宋体" w:eastAsia="宋体" w:cs="宋体"/>
                <w:sz w:val="24"/>
                <w:szCs w:val="24"/>
              </w:rPr>
            </w:pPr>
            <w:r>
              <w:rPr>
                <w:rFonts w:hint="eastAsia" w:ascii="宋体" w:hAnsi="宋体" w:eastAsia="宋体" w:cs="宋体"/>
                <w:spacing w:val="-20"/>
                <w:sz w:val="24"/>
                <w:szCs w:val="24"/>
                <w:lang w:val="en-US" w:eastAsia="zh-CN"/>
              </w:rPr>
              <w:t>冲击弹性波法检测混凝土质量技术规程(DBJ04/T339-2017)</w:t>
            </w:r>
          </w:p>
        </w:tc>
        <w:tc>
          <w:tcPr>
            <w:tcW w:w="822" w:type="pct"/>
            <w:gridSpan w:val="3"/>
            <w:vAlign w:val="center"/>
          </w:tcPr>
          <w:p>
            <w:pPr>
              <w:jc w:val="left"/>
              <w:rPr>
                <w:rFonts w:hint="eastAsia" w:ascii="宋体" w:hAnsi="宋体" w:eastAsia="宋体" w:cs="宋体"/>
                <w:sz w:val="24"/>
                <w:szCs w:val="24"/>
                <w:lang w:eastAsia="zh-CN"/>
              </w:rPr>
            </w:pPr>
            <w:r>
              <w:rPr>
                <w:rFonts w:hint="eastAsia" w:ascii="宋体" w:hAnsi="宋体" w:eastAsia="宋体" w:cs="宋体"/>
                <w:spacing w:val="-20"/>
                <w:sz w:val="24"/>
                <w:szCs w:val="24"/>
                <w:lang w:val="en-US" w:eastAsia="zh-CN"/>
              </w:rPr>
              <w:t>山西省住房和城乡建设厅行业标准、</w:t>
            </w:r>
            <w:r>
              <w:rPr>
                <w:rFonts w:hint="eastAsia" w:ascii="宋体" w:hAnsi="宋体" w:cs="宋体"/>
                <w:sz w:val="24"/>
                <w:szCs w:val="24"/>
                <w:lang w:eastAsia="zh-CN"/>
              </w:rPr>
              <w:t>企业</w:t>
            </w:r>
          </w:p>
        </w:tc>
        <w:tc>
          <w:tcPr>
            <w:tcW w:w="889" w:type="pct"/>
            <w:gridSpan w:val="2"/>
            <w:vAlign w:val="center"/>
          </w:tcPr>
          <w:p>
            <w:pPr>
              <w:jc w:val="left"/>
              <w:rPr>
                <w:rFonts w:hint="default" w:ascii="宋体" w:hAnsi="宋体" w:eastAsia="宋体" w:cs="宋体"/>
                <w:sz w:val="24"/>
                <w:szCs w:val="24"/>
                <w:lang w:val="en-US" w:eastAsia="zh-CN"/>
              </w:rPr>
            </w:pPr>
            <w:r>
              <w:rPr>
                <w:rFonts w:hint="eastAsia" w:ascii="宋体" w:hAnsi="宋体" w:cs="宋体"/>
                <w:spacing w:val="-20"/>
                <w:sz w:val="24"/>
                <w:szCs w:val="24"/>
                <w:lang w:val="en-US" w:eastAsia="zh-CN"/>
              </w:rPr>
              <w:t>2016-2017</w:t>
            </w:r>
          </w:p>
        </w:tc>
        <w:tc>
          <w:tcPr>
            <w:tcW w:w="317" w:type="pct"/>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自费</w:t>
            </w:r>
          </w:p>
        </w:tc>
        <w:tc>
          <w:tcPr>
            <w:tcW w:w="818" w:type="pct"/>
            <w:gridSpan w:val="2"/>
            <w:vAlign w:val="center"/>
          </w:tcPr>
          <w:p>
            <w:pPr>
              <w:jc w:val="left"/>
              <w:rPr>
                <w:rFonts w:hint="eastAsia" w:ascii="宋体" w:hAnsi="宋体" w:eastAsia="宋体" w:cs="宋体"/>
                <w:sz w:val="24"/>
                <w:szCs w:val="24"/>
              </w:rPr>
            </w:pPr>
            <w:r>
              <w:rPr>
                <w:rFonts w:hint="eastAsia" w:ascii="宋体" w:hAnsi="宋体" w:eastAsia="宋体" w:cs="宋体"/>
                <w:sz w:val="24"/>
                <w:szCs w:val="24"/>
                <w:lang w:val="en-US" w:eastAsia="zh-CN"/>
              </w:rPr>
              <w:t>主要起草人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cantSplit/>
          <w:trHeight w:val="1065" w:hRule="exact"/>
        </w:trPr>
        <w:tc>
          <w:tcPr>
            <w:tcW w:w="508" w:type="pct"/>
            <w:gridSpan w:val="2"/>
            <w:vMerge w:val="continue"/>
            <w:vAlign w:val="center"/>
          </w:tcPr>
          <w:p>
            <w:pPr>
              <w:jc w:val="center"/>
              <w:rPr>
                <w:rFonts w:hint="eastAsia" w:ascii="宋体" w:hAnsi="宋体" w:eastAsia="宋体" w:cs="宋体"/>
                <w:sz w:val="22"/>
                <w:szCs w:val="22"/>
              </w:rPr>
            </w:pPr>
          </w:p>
        </w:tc>
        <w:tc>
          <w:tcPr>
            <w:tcW w:w="480" w:type="pct"/>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2</w:t>
            </w:r>
          </w:p>
        </w:tc>
        <w:tc>
          <w:tcPr>
            <w:tcW w:w="1159" w:type="pct"/>
            <w:gridSpan w:val="2"/>
            <w:vAlign w:val="center"/>
          </w:tcPr>
          <w:p>
            <w:pPr>
              <w:jc w:val="left"/>
              <w:rPr>
                <w:rFonts w:hint="eastAsia" w:ascii="宋体" w:hAnsi="宋体" w:eastAsia="宋体" w:cs="宋体"/>
                <w:sz w:val="24"/>
                <w:szCs w:val="24"/>
              </w:rPr>
            </w:pPr>
            <w:r>
              <w:rPr>
                <w:rFonts w:hint="eastAsia" w:ascii="宋体" w:hAnsi="宋体" w:eastAsia="宋体" w:cs="宋体"/>
                <w:spacing w:val="-20"/>
                <w:sz w:val="24"/>
                <w:szCs w:val="24"/>
                <w:lang w:val="en-US" w:eastAsia="zh-CN"/>
              </w:rPr>
              <w:t>波纹钢综合管廊技术规程（DBJ04/T367-2018）</w:t>
            </w:r>
          </w:p>
        </w:tc>
        <w:tc>
          <w:tcPr>
            <w:tcW w:w="822" w:type="pct"/>
            <w:gridSpan w:val="3"/>
            <w:vAlign w:val="center"/>
          </w:tcPr>
          <w:p>
            <w:pPr>
              <w:jc w:val="left"/>
              <w:rPr>
                <w:rFonts w:hint="eastAsia" w:ascii="宋体" w:hAnsi="宋体" w:eastAsia="宋体" w:cs="宋体"/>
                <w:sz w:val="24"/>
                <w:szCs w:val="24"/>
                <w:lang w:eastAsia="zh-CN"/>
              </w:rPr>
            </w:pPr>
            <w:r>
              <w:rPr>
                <w:rFonts w:hint="eastAsia" w:ascii="宋体" w:hAnsi="宋体" w:eastAsia="宋体" w:cs="宋体"/>
                <w:spacing w:val="-20"/>
                <w:sz w:val="24"/>
                <w:szCs w:val="24"/>
                <w:lang w:val="en-US" w:eastAsia="zh-CN"/>
              </w:rPr>
              <w:t>山西省住房和城乡建设厅行业标准、</w:t>
            </w:r>
            <w:r>
              <w:rPr>
                <w:rFonts w:hint="eastAsia" w:ascii="宋体" w:hAnsi="宋体" w:cs="宋体"/>
                <w:sz w:val="24"/>
                <w:szCs w:val="24"/>
                <w:lang w:eastAsia="zh-CN"/>
              </w:rPr>
              <w:t>企业</w:t>
            </w:r>
          </w:p>
        </w:tc>
        <w:tc>
          <w:tcPr>
            <w:tcW w:w="889" w:type="pct"/>
            <w:gridSpan w:val="2"/>
            <w:vAlign w:val="center"/>
          </w:tcPr>
          <w:p>
            <w:pPr>
              <w:jc w:val="left"/>
              <w:rPr>
                <w:rFonts w:hint="default" w:ascii="宋体" w:hAnsi="宋体" w:eastAsia="宋体" w:cs="宋体"/>
                <w:sz w:val="24"/>
                <w:szCs w:val="24"/>
                <w:lang w:val="en-US" w:eastAsia="zh-CN"/>
              </w:rPr>
            </w:pPr>
            <w:r>
              <w:rPr>
                <w:rFonts w:hint="eastAsia" w:ascii="宋体" w:hAnsi="宋体" w:cs="宋体"/>
                <w:spacing w:val="-20"/>
                <w:sz w:val="24"/>
                <w:szCs w:val="24"/>
                <w:lang w:val="en-US" w:eastAsia="zh-CN"/>
              </w:rPr>
              <w:t>2017-2018</w:t>
            </w:r>
          </w:p>
        </w:tc>
        <w:tc>
          <w:tcPr>
            <w:tcW w:w="317" w:type="pct"/>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自费</w:t>
            </w:r>
          </w:p>
        </w:tc>
        <w:tc>
          <w:tcPr>
            <w:tcW w:w="818" w:type="pct"/>
            <w:gridSpan w:val="2"/>
            <w:vAlign w:val="center"/>
          </w:tcPr>
          <w:p>
            <w:pPr>
              <w:jc w:val="left"/>
              <w:rPr>
                <w:rFonts w:hint="eastAsia" w:ascii="宋体" w:hAnsi="宋体" w:eastAsia="宋体" w:cs="宋体"/>
                <w:sz w:val="24"/>
                <w:szCs w:val="24"/>
              </w:rPr>
            </w:pPr>
            <w:r>
              <w:rPr>
                <w:rFonts w:hint="eastAsia" w:ascii="宋体" w:hAnsi="宋体" w:eastAsia="宋体" w:cs="宋体"/>
                <w:sz w:val="24"/>
                <w:szCs w:val="24"/>
                <w:lang w:val="en-US" w:eastAsia="zh-CN"/>
              </w:rPr>
              <w:t>主要起草人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508" w:type="pct"/>
            <w:gridSpan w:val="2"/>
            <w:vMerge w:val="restart"/>
            <w:vAlign w:val="center"/>
          </w:tcPr>
          <w:p>
            <w:pPr>
              <w:jc w:val="center"/>
              <w:rPr>
                <w:rFonts w:hint="eastAsia" w:ascii="宋体" w:hAnsi="宋体" w:eastAsia="宋体" w:cs="宋体"/>
                <w:sz w:val="22"/>
                <w:szCs w:val="22"/>
              </w:rPr>
            </w:pPr>
            <w:r>
              <w:rPr>
                <w:rFonts w:hint="eastAsia" w:ascii="宋体" w:hAnsi="宋体" w:eastAsia="宋体" w:cs="宋体"/>
                <w:spacing w:val="-20"/>
                <w:sz w:val="22"/>
                <w:szCs w:val="22"/>
              </w:rPr>
              <w:t>目前承担的主要教学工作</w:t>
            </w:r>
          </w:p>
        </w:tc>
        <w:tc>
          <w:tcPr>
            <w:tcW w:w="480" w:type="pct"/>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序号</w:t>
            </w:r>
          </w:p>
        </w:tc>
        <w:tc>
          <w:tcPr>
            <w:tcW w:w="1159" w:type="pct"/>
            <w:gridSpan w:val="2"/>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课程名称</w:t>
            </w:r>
          </w:p>
        </w:tc>
        <w:tc>
          <w:tcPr>
            <w:tcW w:w="639" w:type="pct"/>
            <w:gridSpan w:val="2"/>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授课对象</w:t>
            </w:r>
          </w:p>
        </w:tc>
        <w:tc>
          <w:tcPr>
            <w:tcW w:w="389" w:type="pct"/>
            <w:gridSpan w:val="2"/>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人数</w:t>
            </w:r>
          </w:p>
        </w:tc>
        <w:tc>
          <w:tcPr>
            <w:tcW w:w="683" w:type="pct"/>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学时</w:t>
            </w:r>
          </w:p>
        </w:tc>
        <w:tc>
          <w:tcPr>
            <w:tcW w:w="317" w:type="pct"/>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课程性质</w:t>
            </w:r>
          </w:p>
        </w:tc>
        <w:tc>
          <w:tcPr>
            <w:tcW w:w="821" w:type="pct"/>
            <w:gridSpan w:val="3"/>
            <w:vAlign w:val="center"/>
          </w:tcPr>
          <w:p>
            <w:pPr>
              <w:ind w:left="-110" w:leftChars="-50" w:right="-110" w:rightChars="-50"/>
              <w:jc w:val="center"/>
              <w:rPr>
                <w:rFonts w:hint="eastAsia" w:ascii="宋体" w:hAnsi="宋体" w:eastAsia="宋体" w:cs="宋体"/>
                <w:spacing w:val="-20"/>
                <w:sz w:val="24"/>
                <w:szCs w:val="24"/>
              </w:rPr>
            </w:pPr>
            <w:r>
              <w:rPr>
                <w:rFonts w:hint="eastAsia" w:ascii="宋体" w:hAnsi="宋体" w:eastAsia="宋体" w:cs="宋体"/>
                <w:spacing w:val="-20"/>
                <w:sz w:val="24"/>
                <w:szCs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9" w:hRule="exact"/>
        </w:trPr>
        <w:tc>
          <w:tcPr>
            <w:tcW w:w="508" w:type="pct"/>
            <w:gridSpan w:val="2"/>
            <w:vMerge w:val="continue"/>
            <w:vAlign w:val="center"/>
          </w:tcPr>
          <w:p>
            <w:pPr>
              <w:jc w:val="center"/>
              <w:rPr>
                <w:rFonts w:hint="eastAsia" w:ascii="宋体" w:hAnsi="宋体" w:eastAsia="宋体" w:cs="宋体"/>
                <w:sz w:val="24"/>
                <w:szCs w:val="24"/>
              </w:rPr>
            </w:pPr>
          </w:p>
        </w:tc>
        <w:tc>
          <w:tcPr>
            <w:tcW w:w="480" w:type="pct"/>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1</w:t>
            </w:r>
          </w:p>
        </w:tc>
        <w:tc>
          <w:tcPr>
            <w:tcW w:w="1159" w:type="pct"/>
            <w:gridSpan w:val="2"/>
            <w:vAlign w:val="center"/>
          </w:tcPr>
          <w:p>
            <w:pPr>
              <w:jc w:val="left"/>
              <w:rPr>
                <w:rFonts w:hint="eastAsia" w:ascii="宋体" w:hAnsi="宋体" w:eastAsia="宋体" w:cs="宋体"/>
                <w:sz w:val="24"/>
                <w:szCs w:val="24"/>
                <w:lang w:eastAsia="zh-CN"/>
              </w:rPr>
            </w:pPr>
            <w:r>
              <w:rPr>
                <w:rFonts w:hint="eastAsia" w:ascii="宋体" w:hAnsi="宋体" w:cs="宋体"/>
                <w:sz w:val="24"/>
                <w:szCs w:val="24"/>
              </w:rPr>
              <w:t>工程测量</w:t>
            </w:r>
          </w:p>
        </w:tc>
        <w:tc>
          <w:tcPr>
            <w:tcW w:w="639" w:type="pct"/>
            <w:gridSpan w:val="2"/>
            <w:vAlign w:val="center"/>
          </w:tcPr>
          <w:p>
            <w:pPr>
              <w:jc w:val="left"/>
              <w:rPr>
                <w:rFonts w:hint="eastAsia" w:ascii="宋体" w:hAnsi="宋体" w:eastAsia="宋体" w:cs="宋体"/>
                <w:sz w:val="24"/>
                <w:szCs w:val="24"/>
                <w:lang w:eastAsia="zh-CN"/>
              </w:rPr>
            </w:pPr>
            <w:r>
              <w:rPr>
                <w:rFonts w:hint="eastAsia" w:ascii="宋体" w:hAnsi="宋体" w:cs="宋体"/>
                <w:sz w:val="24"/>
                <w:szCs w:val="24"/>
              </w:rPr>
              <w:t>大专</w:t>
            </w:r>
          </w:p>
        </w:tc>
        <w:tc>
          <w:tcPr>
            <w:tcW w:w="389" w:type="pct"/>
            <w:gridSpan w:val="2"/>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74</w:t>
            </w:r>
          </w:p>
        </w:tc>
        <w:tc>
          <w:tcPr>
            <w:tcW w:w="683" w:type="pct"/>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112</w:t>
            </w:r>
          </w:p>
        </w:tc>
        <w:tc>
          <w:tcPr>
            <w:tcW w:w="317" w:type="pct"/>
            <w:vAlign w:val="center"/>
          </w:tcPr>
          <w:p>
            <w:pPr>
              <w:jc w:val="left"/>
              <w:rPr>
                <w:rFonts w:hint="eastAsia" w:ascii="宋体" w:hAnsi="宋体" w:eastAsia="宋体" w:cs="宋体"/>
                <w:sz w:val="24"/>
                <w:szCs w:val="24"/>
                <w:lang w:eastAsia="zh-CN"/>
              </w:rPr>
            </w:pPr>
            <w:r>
              <w:rPr>
                <w:rFonts w:hint="eastAsia" w:ascii="宋体" w:hAnsi="宋体" w:cs="宋体"/>
                <w:sz w:val="24"/>
                <w:szCs w:val="24"/>
              </w:rPr>
              <w:t>必修</w:t>
            </w:r>
          </w:p>
        </w:tc>
        <w:tc>
          <w:tcPr>
            <w:tcW w:w="821" w:type="pct"/>
            <w:gridSpan w:val="3"/>
            <w:vAlign w:val="center"/>
          </w:tcPr>
          <w:p>
            <w:pPr>
              <w:jc w:val="left"/>
              <w:rPr>
                <w:rFonts w:hint="default" w:ascii="宋体" w:hAnsi="宋体" w:eastAsia="宋体" w:cs="宋体"/>
                <w:sz w:val="24"/>
                <w:szCs w:val="24"/>
                <w:lang w:val="en-US" w:eastAsia="zh-CN"/>
              </w:rPr>
            </w:pPr>
            <w:r>
              <w:rPr>
                <w:rFonts w:hint="eastAsia" w:ascii="宋体" w:hAnsi="宋体" w:cs="宋体"/>
                <w:sz w:val="24"/>
                <w:szCs w:val="24"/>
              </w:rPr>
              <w:t>202</w:t>
            </w:r>
            <w:r>
              <w:rPr>
                <w:rFonts w:hint="eastAsia" w:ascii="宋体" w:hAnsi="宋体" w:cs="宋体"/>
                <w:sz w:val="24"/>
                <w:szCs w:val="24"/>
                <w:lang w:val="en-US" w:eastAsia="zh-CN"/>
              </w:rPr>
              <w:t>3</w:t>
            </w:r>
            <w:r>
              <w:rPr>
                <w:rFonts w:hint="eastAsia" w:ascii="宋体" w:hAnsi="宋体" w:cs="宋体"/>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2" w:hRule="exact"/>
        </w:trPr>
        <w:tc>
          <w:tcPr>
            <w:tcW w:w="508" w:type="pct"/>
            <w:gridSpan w:val="2"/>
            <w:vMerge w:val="continue"/>
            <w:vAlign w:val="center"/>
          </w:tcPr>
          <w:p>
            <w:pPr>
              <w:jc w:val="center"/>
              <w:rPr>
                <w:rFonts w:hint="eastAsia" w:ascii="宋体" w:hAnsi="宋体" w:eastAsia="宋体" w:cs="宋体"/>
                <w:sz w:val="24"/>
                <w:szCs w:val="24"/>
              </w:rPr>
            </w:pPr>
          </w:p>
        </w:tc>
        <w:tc>
          <w:tcPr>
            <w:tcW w:w="480" w:type="pct"/>
            <w:vAlign w:val="center"/>
          </w:tcPr>
          <w:p>
            <w:pPr>
              <w:ind w:left="-110" w:leftChars="-50" w:right="-110" w:rightChars="-50"/>
              <w:jc w:val="center"/>
              <w:rPr>
                <w:rFonts w:hint="eastAsia" w:ascii="宋体" w:hAnsi="宋体" w:eastAsia="宋体" w:cs="宋体"/>
                <w:sz w:val="24"/>
                <w:szCs w:val="24"/>
              </w:rPr>
            </w:pPr>
            <w:r>
              <w:rPr>
                <w:rFonts w:hint="eastAsia" w:ascii="宋体" w:hAnsi="宋体" w:eastAsia="宋体" w:cs="宋体"/>
                <w:sz w:val="24"/>
                <w:szCs w:val="24"/>
              </w:rPr>
              <w:t>2</w:t>
            </w:r>
          </w:p>
        </w:tc>
        <w:tc>
          <w:tcPr>
            <w:tcW w:w="1159" w:type="pct"/>
            <w:gridSpan w:val="2"/>
            <w:vAlign w:val="center"/>
          </w:tcPr>
          <w:p>
            <w:pPr>
              <w:jc w:val="left"/>
              <w:rPr>
                <w:rFonts w:hint="eastAsia" w:ascii="宋体" w:hAnsi="宋体" w:eastAsia="宋体" w:cs="宋体"/>
                <w:sz w:val="24"/>
                <w:szCs w:val="24"/>
                <w:lang w:eastAsia="zh-CN"/>
              </w:rPr>
            </w:pPr>
            <w:r>
              <w:rPr>
                <w:rFonts w:hint="eastAsia" w:ascii="宋体" w:hAnsi="宋体" w:cs="宋体"/>
                <w:sz w:val="24"/>
                <w:szCs w:val="24"/>
                <w:lang w:eastAsia="zh-CN"/>
              </w:rPr>
              <w:t>混凝土（钢（结构验算</w:t>
            </w:r>
          </w:p>
        </w:tc>
        <w:tc>
          <w:tcPr>
            <w:tcW w:w="639" w:type="pct"/>
            <w:gridSpan w:val="2"/>
            <w:vAlign w:val="center"/>
          </w:tcPr>
          <w:p>
            <w:pPr>
              <w:jc w:val="left"/>
              <w:rPr>
                <w:rFonts w:hint="eastAsia" w:ascii="宋体" w:hAnsi="宋体" w:eastAsia="宋体" w:cs="宋体"/>
                <w:sz w:val="24"/>
                <w:szCs w:val="24"/>
              </w:rPr>
            </w:pPr>
            <w:r>
              <w:rPr>
                <w:rFonts w:hint="eastAsia" w:ascii="宋体" w:hAnsi="宋体" w:cs="宋体"/>
                <w:sz w:val="24"/>
                <w:szCs w:val="24"/>
              </w:rPr>
              <w:t>大专</w:t>
            </w:r>
          </w:p>
        </w:tc>
        <w:tc>
          <w:tcPr>
            <w:tcW w:w="389" w:type="pct"/>
            <w:gridSpan w:val="2"/>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84</w:t>
            </w:r>
          </w:p>
        </w:tc>
        <w:tc>
          <w:tcPr>
            <w:tcW w:w="683" w:type="pct"/>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96</w:t>
            </w:r>
          </w:p>
        </w:tc>
        <w:tc>
          <w:tcPr>
            <w:tcW w:w="317" w:type="pct"/>
            <w:vAlign w:val="center"/>
          </w:tcPr>
          <w:p>
            <w:pPr>
              <w:jc w:val="left"/>
              <w:rPr>
                <w:rFonts w:hint="eastAsia" w:ascii="宋体" w:hAnsi="宋体" w:eastAsia="宋体" w:cs="宋体"/>
                <w:sz w:val="24"/>
                <w:szCs w:val="24"/>
              </w:rPr>
            </w:pPr>
            <w:r>
              <w:rPr>
                <w:rFonts w:hint="eastAsia" w:ascii="宋体" w:hAnsi="宋体" w:cs="宋体"/>
                <w:sz w:val="24"/>
                <w:szCs w:val="24"/>
              </w:rPr>
              <w:t>必修</w:t>
            </w:r>
          </w:p>
        </w:tc>
        <w:tc>
          <w:tcPr>
            <w:tcW w:w="821" w:type="pct"/>
            <w:gridSpan w:val="3"/>
            <w:vAlign w:val="center"/>
          </w:tcPr>
          <w:p>
            <w:pPr>
              <w:jc w:val="left"/>
              <w:rPr>
                <w:rFonts w:hint="default" w:ascii="宋体" w:hAnsi="宋体" w:eastAsia="宋体" w:cs="宋体"/>
                <w:sz w:val="24"/>
                <w:szCs w:val="24"/>
                <w:lang w:val="en-US" w:eastAsia="zh-CN"/>
              </w:rPr>
            </w:pPr>
            <w:r>
              <w:rPr>
                <w:rFonts w:hint="eastAsia" w:ascii="宋体" w:hAnsi="宋体" w:cs="宋体"/>
                <w:sz w:val="24"/>
                <w:szCs w:val="24"/>
              </w:rPr>
              <w:t>202</w:t>
            </w:r>
            <w:r>
              <w:rPr>
                <w:rFonts w:hint="eastAsia" w:ascii="宋体" w:hAnsi="宋体" w:cs="宋体"/>
                <w:sz w:val="24"/>
                <w:szCs w:val="24"/>
                <w:lang w:val="en-US" w:eastAsia="zh-CN"/>
              </w:rPr>
              <w:t>2</w:t>
            </w:r>
            <w:r>
              <w:rPr>
                <w:rFonts w:hint="eastAsia" w:ascii="宋体" w:hAnsi="宋体" w:cs="宋体"/>
                <w:sz w:val="24"/>
                <w:szCs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3" w:type="pct"/>
          <w:trHeight w:val="841" w:hRule="atLeast"/>
        </w:trPr>
        <w:tc>
          <w:tcPr>
            <w:tcW w:w="988" w:type="pct"/>
            <w:gridSpan w:val="3"/>
            <w:tcBorders>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pacing w:val="-20"/>
                <w:sz w:val="22"/>
                <w:szCs w:val="22"/>
              </w:rPr>
              <w:t>教学管理部门审核意见</w:t>
            </w:r>
          </w:p>
        </w:tc>
        <w:tc>
          <w:tcPr>
            <w:tcW w:w="4008" w:type="pct"/>
            <w:gridSpan w:val="10"/>
            <w:tcBorders>
              <w:left w:val="single" w:color="auto" w:sz="4" w:space="0"/>
            </w:tcBorders>
            <w:vAlign w:val="center"/>
          </w:tcPr>
          <w:p>
            <w:pPr>
              <w:jc w:val="left"/>
              <w:rPr>
                <w:rFonts w:hint="eastAsia" w:ascii="宋体" w:hAnsi="宋体" w:eastAsia="宋体" w:cs="宋体"/>
                <w:sz w:val="24"/>
                <w:szCs w:val="24"/>
              </w:rPr>
            </w:pPr>
          </w:p>
          <w:p>
            <w:pPr>
              <w:jc w:val="left"/>
              <w:rPr>
                <w:rFonts w:hint="eastAsia" w:ascii="宋体" w:hAnsi="宋体" w:eastAsia="宋体" w:cs="宋体"/>
                <w:sz w:val="24"/>
                <w:szCs w:val="24"/>
              </w:rPr>
            </w:pPr>
          </w:p>
          <w:p>
            <w:pPr>
              <w:jc w:val="left"/>
              <w:rPr>
                <w:rFonts w:hint="eastAsia" w:ascii="宋体" w:hAnsi="宋体" w:eastAsia="宋体" w:cs="宋体"/>
                <w:sz w:val="24"/>
                <w:szCs w:val="24"/>
              </w:rPr>
            </w:pPr>
            <w:r>
              <w:rPr>
                <w:rFonts w:hint="eastAsia" w:ascii="宋体" w:hAnsi="宋体" w:eastAsia="宋体" w:cs="宋体"/>
                <w:sz w:val="24"/>
                <w:szCs w:val="24"/>
              </w:rPr>
              <w:t xml:space="preserve">                                            签章：</w:t>
            </w:r>
          </w:p>
        </w:tc>
      </w:tr>
    </w:tbl>
    <w:p>
      <w:pPr>
        <w:ind w:firstLine="220" w:firstLineChars="100"/>
        <w:rPr>
          <w:rFonts w:eastAsia="仿宋_GB2312"/>
          <w:b/>
        </w:rPr>
      </w:pPr>
      <w:r>
        <w:rPr>
          <w:rFonts w:eastAsia="仿宋_GB2312"/>
          <w:b/>
        </w:rPr>
        <w:t>注：需填写二至四人，每人一表。</w:t>
      </w:r>
    </w:p>
    <w:p>
      <w:pPr>
        <w:pStyle w:val="2"/>
      </w:pPr>
    </w:p>
    <w:p>
      <w:pPr>
        <w:numPr>
          <w:ilvl w:val="0"/>
          <w:numId w:val="3"/>
        </w:numPr>
        <w:spacing w:line="360" w:lineRule="auto"/>
        <w:ind w:left="10" w:hanging="10"/>
        <w:jc w:val="center"/>
        <w:rPr>
          <w:b/>
          <w:sz w:val="32"/>
          <w:szCs w:val="32"/>
        </w:rPr>
      </w:pPr>
      <w:r>
        <w:rPr>
          <w:b/>
          <w:sz w:val="32"/>
          <w:szCs w:val="32"/>
        </w:rPr>
        <w:t>教师基本情况表</w:t>
      </w:r>
    </w:p>
    <w:tbl>
      <w:tblPr>
        <w:tblStyle w:val="14"/>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5"/>
        <w:gridCol w:w="888"/>
        <w:gridCol w:w="431"/>
        <w:gridCol w:w="488"/>
        <w:gridCol w:w="1225"/>
        <w:gridCol w:w="856"/>
        <w:gridCol w:w="713"/>
        <w:gridCol w:w="1106"/>
        <w:gridCol w:w="1931"/>
        <w:gridCol w:w="488"/>
        <w:gridCol w:w="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227" w:type="pct"/>
            <w:vAlign w:val="center"/>
          </w:tcPr>
          <w:p>
            <w:pPr>
              <w:jc w:val="center"/>
              <w:rPr>
                <w:rFonts w:hint="eastAsia" w:ascii="宋体" w:hAnsi="宋体" w:eastAsia="宋体" w:cs="宋体"/>
                <w:b w:val="0"/>
                <w:bCs w:val="0"/>
                <w:spacing w:val="-20"/>
                <w:sz w:val="21"/>
                <w:szCs w:val="21"/>
              </w:rPr>
            </w:pPr>
            <w:r>
              <w:rPr>
                <w:rFonts w:hint="eastAsia" w:ascii="宋体" w:hAnsi="宋体" w:eastAsia="宋体" w:cs="宋体"/>
                <w:b w:val="0"/>
                <w:bCs w:val="0"/>
                <w:spacing w:val="-20"/>
                <w:sz w:val="21"/>
                <w:szCs w:val="21"/>
              </w:rPr>
              <w:t>序号</w:t>
            </w:r>
          </w:p>
        </w:tc>
        <w:tc>
          <w:tcPr>
            <w:tcW w:w="474" w:type="pct"/>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姓名</w:t>
            </w:r>
          </w:p>
        </w:tc>
        <w:tc>
          <w:tcPr>
            <w:tcW w:w="230" w:type="pct"/>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性别</w:t>
            </w:r>
          </w:p>
        </w:tc>
        <w:tc>
          <w:tcPr>
            <w:tcW w:w="260" w:type="pct"/>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年龄</w:t>
            </w:r>
          </w:p>
        </w:tc>
        <w:tc>
          <w:tcPr>
            <w:tcW w:w="654" w:type="pct"/>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所学专业</w:t>
            </w:r>
          </w:p>
        </w:tc>
        <w:tc>
          <w:tcPr>
            <w:tcW w:w="457" w:type="pct"/>
            <w:vAlign w:val="center"/>
          </w:tcPr>
          <w:p>
            <w:pPr>
              <w:jc w:val="center"/>
              <w:rPr>
                <w:rFonts w:hint="eastAsia" w:ascii="宋体" w:hAnsi="宋体" w:eastAsia="宋体" w:cs="宋体"/>
                <w:b w:val="0"/>
                <w:bCs w:val="0"/>
                <w:spacing w:val="-20"/>
                <w:sz w:val="21"/>
                <w:szCs w:val="21"/>
              </w:rPr>
            </w:pPr>
            <w:r>
              <w:rPr>
                <w:rFonts w:hint="eastAsia" w:ascii="宋体" w:hAnsi="宋体" w:eastAsia="宋体" w:cs="宋体"/>
                <w:b w:val="0"/>
                <w:bCs w:val="0"/>
                <w:spacing w:val="-20"/>
                <w:sz w:val="21"/>
                <w:szCs w:val="21"/>
              </w:rPr>
              <w:t>学历、</w:t>
            </w:r>
          </w:p>
          <w:p>
            <w:pPr>
              <w:jc w:val="center"/>
              <w:rPr>
                <w:rFonts w:hint="eastAsia" w:ascii="宋体" w:hAnsi="宋体" w:eastAsia="宋体" w:cs="宋体"/>
                <w:b w:val="0"/>
                <w:bCs w:val="0"/>
                <w:spacing w:val="-20"/>
                <w:sz w:val="21"/>
                <w:szCs w:val="21"/>
              </w:rPr>
            </w:pPr>
            <w:r>
              <w:rPr>
                <w:rFonts w:hint="eastAsia" w:ascii="宋体" w:hAnsi="宋体" w:eastAsia="宋体" w:cs="宋体"/>
                <w:b w:val="0"/>
                <w:bCs w:val="0"/>
                <w:spacing w:val="-20"/>
                <w:sz w:val="21"/>
                <w:szCs w:val="21"/>
              </w:rPr>
              <w:t>学位</w:t>
            </w:r>
          </w:p>
          <w:p>
            <w:pPr>
              <w:jc w:val="center"/>
              <w:rPr>
                <w:rFonts w:hint="eastAsia" w:ascii="宋体" w:hAnsi="宋体" w:eastAsia="宋体" w:cs="宋体"/>
                <w:b w:val="0"/>
                <w:bCs w:val="0"/>
                <w:sz w:val="21"/>
                <w:szCs w:val="21"/>
              </w:rPr>
            </w:pPr>
            <w:r>
              <w:rPr>
                <w:rFonts w:hint="eastAsia" w:ascii="宋体" w:hAnsi="宋体" w:eastAsia="宋体" w:cs="宋体"/>
                <w:b w:val="0"/>
                <w:bCs w:val="0"/>
                <w:spacing w:val="-20"/>
                <w:sz w:val="21"/>
                <w:szCs w:val="21"/>
              </w:rPr>
              <w:t>情况</w:t>
            </w:r>
          </w:p>
        </w:tc>
        <w:tc>
          <w:tcPr>
            <w:tcW w:w="380" w:type="pct"/>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职称</w:t>
            </w:r>
          </w:p>
        </w:tc>
        <w:tc>
          <w:tcPr>
            <w:tcW w:w="591" w:type="pct"/>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pacing w:val="-20"/>
                <w:sz w:val="21"/>
                <w:szCs w:val="21"/>
              </w:rPr>
              <w:t>双师素质情况（职业资格证书及等级）</w:t>
            </w:r>
          </w:p>
        </w:tc>
        <w:tc>
          <w:tcPr>
            <w:tcW w:w="1031" w:type="pct"/>
            <w:vAlign w:val="center"/>
          </w:tcPr>
          <w:p>
            <w:pPr>
              <w:ind w:left="-110" w:leftChars="-50" w:right="-110" w:rightChars="-5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拟任课程</w:t>
            </w:r>
          </w:p>
        </w:tc>
        <w:tc>
          <w:tcPr>
            <w:tcW w:w="260" w:type="pct"/>
            <w:vAlign w:val="center"/>
          </w:tcPr>
          <w:p>
            <w:pPr>
              <w:ind w:right="-110" w:rightChars="-50"/>
              <w:jc w:val="center"/>
              <w:rPr>
                <w:rFonts w:hint="eastAsia" w:ascii="宋体" w:hAnsi="宋体" w:eastAsia="宋体" w:cs="宋体"/>
                <w:b w:val="0"/>
                <w:bCs w:val="0"/>
                <w:spacing w:val="-23"/>
                <w:sz w:val="21"/>
                <w:szCs w:val="21"/>
              </w:rPr>
            </w:pPr>
            <w:r>
              <w:rPr>
                <w:rFonts w:hint="eastAsia" w:ascii="宋体" w:hAnsi="宋体" w:eastAsia="宋体" w:cs="宋体"/>
                <w:b w:val="0"/>
                <w:bCs w:val="0"/>
                <w:spacing w:val="-23"/>
                <w:sz w:val="21"/>
                <w:szCs w:val="21"/>
              </w:rPr>
              <w:t>专职</w:t>
            </w:r>
          </w:p>
          <w:p>
            <w:pPr>
              <w:ind w:right="-110" w:rightChars="-50"/>
              <w:jc w:val="center"/>
              <w:rPr>
                <w:rFonts w:hint="eastAsia" w:ascii="宋体" w:hAnsi="宋体" w:eastAsia="宋体" w:cs="宋体"/>
                <w:b w:val="0"/>
                <w:bCs w:val="0"/>
                <w:spacing w:val="-23"/>
                <w:sz w:val="21"/>
                <w:szCs w:val="21"/>
              </w:rPr>
            </w:pPr>
            <w:r>
              <w:rPr>
                <w:rFonts w:hint="eastAsia" w:ascii="宋体" w:hAnsi="宋体" w:eastAsia="宋体" w:cs="宋体"/>
                <w:b w:val="0"/>
                <w:bCs w:val="0"/>
                <w:spacing w:val="-23"/>
                <w:sz w:val="21"/>
                <w:szCs w:val="21"/>
              </w:rPr>
              <w:t>/</w:t>
            </w:r>
          </w:p>
          <w:p>
            <w:pPr>
              <w:ind w:right="-110" w:rightChars="-50"/>
              <w:jc w:val="center"/>
              <w:rPr>
                <w:rFonts w:hint="eastAsia" w:ascii="宋体" w:hAnsi="宋体" w:eastAsia="宋体" w:cs="宋体"/>
                <w:b w:val="0"/>
                <w:bCs w:val="0"/>
                <w:sz w:val="21"/>
                <w:szCs w:val="21"/>
              </w:rPr>
            </w:pPr>
            <w:r>
              <w:rPr>
                <w:rFonts w:hint="eastAsia" w:ascii="宋体" w:hAnsi="宋体" w:eastAsia="宋体" w:cs="宋体"/>
                <w:b w:val="0"/>
                <w:bCs w:val="0"/>
                <w:spacing w:val="-23"/>
                <w:sz w:val="21"/>
                <w:szCs w:val="21"/>
              </w:rPr>
              <w:t>兼职</w:t>
            </w:r>
          </w:p>
        </w:tc>
        <w:tc>
          <w:tcPr>
            <w:tcW w:w="430" w:type="pct"/>
            <w:vAlign w:val="center"/>
          </w:tcPr>
          <w:p>
            <w:pPr>
              <w:ind w:right="-110" w:rightChars="-50"/>
              <w:jc w:val="center"/>
              <w:rPr>
                <w:rFonts w:hint="eastAsia" w:ascii="宋体" w:hAnsi="宋体" w:eastAsia="宋体" w:cs="宋体"/>
                <w:b w:val="0"/>
                <w:bCs w:val="0"/>
                <w:sz w:val="21"/>
                <w:szCs w:val="21"/>
              </w:rPr>
            </w:pPr>
            <w:r>
              <w:rPr>
                <w:rFonts w:hint="eastAsia" w:ascii="宋体" w:hAnsi="宋体" w:eastAsia="宋体" w:cs="宋体"/>
                <w:b w:val="0"/>
                <w:bCs w:val="0"/>
                <w:spacing w:val="-23"/>
                <w:sz w:val="21"/>
                <w:szCs w:val="21"/>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227"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1</w:t>
            </w:r>
          </w:p>
        </w:tc>
        <w:tc>
          <w:tcPr>
            <w:tcW w:w="47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rPr>
              <w:t>杨皓天</w:t>
            </w:r>
          </w:p>
        </w:tc>
        <w:tc>
          <w:tcPr>
            <w:tcW w:w="23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rPr>
              <w:t>男</w:t>
            </w:r>
          </w:p>
        </w:tc>
        <w:tc>
          <w:tcPr>
            <w:tcW w:w="260"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35</w:t>
            </w:r>
          </w:p>
        </w:tc>
        <w:tc>
          <w:tcPr>
            <w:tcW w:w="65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rPr>
              <w:t>机械工程</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本科、硕士研究生</w:t>
            </w:r>
          </w:p>
        </w:tc>
        <w:tc>
          <w:tcPr>
            <w:tcW w:w="38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副教授</w:t>
            </w:r>
          </w:p>
        </w:tc>
        <w:tc>
          <w:tcPr>
            <w:tcW w:w="591"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rPr>
              <w:t>高级技师（电工）</w:t>
            </w:r>
          </w:p>
        </w:tc>
        <w:tc>
          <w:tcPr>
            <w:tcW w:w="1031" w:type="pct"/>
            <w:vAlign w:val="center"/>
          </w:tcPr>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铁道概论</w:t>
            </w:r>
          </w:p>
        </w:tc>
        <w:tc>
          <w:tcPr>
            <w:tcW w:w="260" w:type="pct"/>
            <w:vAlign w:val="top"/>
          </w:tcPr>
          <w:p>
            <w:pPr>
              <w:jc w:val="center"/>
              <w:rPr>
                <w:rFonts w:hint="eastAsia" w:ascii="宋体" w:hAnsi="宋体" w:eastAsia="宋体" w:cs="Times New Roman"/>
                <w:szCs w:val="21"/>
              </w:rPr>
            </w:pPr>
            <w:r>
              <w:rPr>
                <w:rFonts w:hint="eastAsia" w:ascii="宋体" w:hAnsi="宋体" w:eastAsia="宋体" w:cs="Times New Roman"/>
                <w:szCs w:val="21"/>
              </w:rPr>
              <w:t>专职</w:t>
            </w:r>
          </w:p>
        </w:tc>
        <w:tc>
          <w:tcPr>
            <w:tcW w:w="430" w:type="pct"/>
            <w:vAlign w:val="top"/>
          </w:tcPr>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exact"/>
          <w:jc w:val="center"/>
        </w:trPr>
        <w:tc>
          <w:tcPr>
            <w:tcW w:w="227"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2</w:t>
            </w:r>
          </w:p>
        </w:tc>
        <w:tc>
          <w:tcPr>
            <w:tcW w:w="47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耿楠</w:t>
            </w:r>
          </w:p>
        </w:tc>
        <w:tc>
          <w:tcPr>
            <w:tcW w:w="23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男</w:t>
            </w:r>
          </w:p>
        </w:tc>
        <w:tc>
          <w:tcPr>
            <w:tcW w:w="260"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37</w:t>
            </w:r>
          </w:p>
        </w:tc>
        <w:tc>
          <w:tcPr>
            <w:tcW w:w="65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土木工程</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硕士</w:t>
            </w:r>
          </w:p>
          <w:p>
            <w:pPr>
              <w:jc w:val="center"/>
              <w:rPr>
                <w:rFonts w:hint="eastAsia" w:ascii="宋体" w:hAnsi="宋体" w:eastAsia="宋体" w:cs="Times New Roman"/>
                <w:szCs w:val="21"/>
              </w:rPr>
            </w:pPr>
            <w:r>
              <w:rPr>
                <w:rFonts w:hint="eastAsia" w:ascii="宋体" w:hAnsi="宋体" w:eastAsia="宋体" w:cs="Times New Roman"/>
                <w:szCs w:val="21"/>
              </w:rPr>
              <w:t>研究生</w:t>
            </w:r>
          </w:p>
        </w:tc>
        <w:tc>
          <w:tcPr>
            <w:tcW w:w="38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讲师</w:t>
            </w:r>
          </w:p>
        </w:tc>
        <w:tc>
          <w:tcPr>
            <w:tcW w:w="591" w:type="pct"/>
            <w:vAlign w:val="center"/>
          </w:tcPr>
          <w:p>
            <w:pPr>
              <w:jc w:val="center"/>
              <w:rPr>
                <w:rFonts w:hint="eastAsia" w:ascii="宋体" w:hAnsi="宋体" w:eastAsia="宋体" w:cs="Times New Roman"/>
                <w:szCs w:val="21"/>
              </w:rPr>
            </w:pPr>
          </w:p>
        </w:tc>
        <w:tc>
          <w:tcPr>
            <w:tcW w:w="1031" w:type="pct"/>
            <w:vAlign w:val="top"/>
          </w:tcPr>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工程测量</w:t>
            </w:r>
          </w:p>
        </w:tc>
        <w:tc>
          <w:tcPr>
            <w:tcW w:w="260" w:type="pct"/>
            <w:vAlign w:val="top"/>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专职</w:t>
            </w:r>
          </w:p>
        </w:tc>
        <w:tc>
          <w:tcPr>
            <w:tcW w:w="430" w:type="pct"/>
            <w:vAlign w:val="top"/>
          </w:tcPr>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exact"/>
          <w:jc w:val="center"/>
        </w:trPr>
        <w:tc>
          <w:tcPr>
            <w:tcW w:w="227"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val="en-US" w:eastAsia="zh-CN"/>
              </w:rPr>
              <w:t>3</w:t>
            </w:r>
          </w:p>
        </w:tc>
        <w:tc>
          <w:tcPr>
            <w:tcW w:w="474"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贾晓昱</w:t>
            </w:r>
          </w:p>
        </w:tc>
        <w:tc>
          <w:tcPr>
            <w:tcW w:w="230"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男</w:t>
            </w:r>
          </w:p>
        </w:tc>
        <w:tc>
          <w:tcPr>
            <w:tcW w:w="260"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35</w:t>
            </w:r>
          </w:p>
        </w:tc>
        <w:tc>
          <w:tcPr>
            <w:tcW w:w="654"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建筑学</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硕士</w:t>
            </w:r>
          </w:p>
          <w:p>
            <w:pPr>
              <w:jc w:val="center"/>
              <w:rPr>
                <w:rFonts w:hint="eastAsia" w:ascii="宋体" w:hAnsi="宋体" w:eastAsia="宋体" w:cs="Times New Roman"/>
                <w:szCs w:val="21"/>
              </w:rPr>
            </w:pPr>
            <w:r>
              <w:rPr>
                <w:rFonts w:hint="eastAsia" w:ascii="宋体" w:hAnsi="宋体" w:eastAsia="宋体" w:cs="Times New Roman"/>
                <w:szCs w:val="21"/>
              </w:rPr>
              <w:t>研究生</w:t>
            </w:r>
          </w:p>
        </w:tc>
        <w:tc>
          <w:tcPr>
            <w:tcW w:w="380"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讲师</w:t>
            </w:r>
          </w:p>
        </w:tc>
        <w:tc>
          <w:tcPr>
            <w:tcW w:w="591"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一级注册建造师</w:t>
            </w:r>
          </w:p>
        </w:tc>
        <w:tc>
          <w:tcPr>
            <w:tcW w:w="1031" w:type="pct"/>
            <w:vAlign w:val="top"/>
          </w:tcPr>
          <w:p>
            <w:pPr>
              <w:jc w:val="both"/>
              <w:rPr>
                <w:rFonts w:hint="eastAsia" w:ascii="宋体" w:hAnsi="宋体" w:eastAsia="宋体" w:cs="Times New Roman"/>
                <w:szCs w:val="21"/>
                <w:lang w:eastAsia="zh-CN"/>
              </w:rPr>
            </w:pPr>
            <w:r>
              <w:rPr>
                <w:rFonts w:hint="eastAsia" w:ascii="宋体" w:hAnsi="宋体" w:eastAsia="宋体" w:cs="Times New Roman"/>
                <w:szCs w:val="21"/>
                <w:lang w:eastAsia="zh-CN"/>
              </w:rPr>
              <w:t>工程材料</w:t>
            </w:r>
          </w:p>
        </w:tc>
        <w:tc>
          <w:tcPr>
            <w:tcW w:w="260" w:type="pct"/>
          </w:tcPr>
          <w:p>
            <w:pPr>
              <w:jc w:val="center"/>
              <w:rPr>
                <w:rFonts w:hint="eastAsia" w:ascii="宋体" w:hAnsi="宋体" w:eastAsia="宋体" w:cs="Times New Roman"/>
                <w:szCs w:val="21"/>
              </w:rPr>
            </w:pPr>
            <w:r>
              <w:rPr>
                <w:rFonts w:hint="eastAsia" w:ascii="宋体" w:hAnsi="宋体" w:eastAsia="宋体" w:cs="Times New Roman"/>
                <w:szCs w:val="21"/>
              </w:rPr>
              <w:t>专职</w:t>
            </w:r>
          </w:p>
        </w:tc>
        <w:tc>
          <w:tcPr>
            <w:tcW w:w="430" w:type="pct"/>
          </w:tcPr>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7" w:hRule="exact"/>
          <w:jc w:val="center"/>
        </w:trPr>
        <w:tc>
          <w:tcPr>
            <w:tcW w:w="227"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val="en-US" w:eastAsia="zh-CN"/>
              </w:rPr>
              <w:t>4</w:t>
            </w:r>
          </w:p>
        </w:tc>
        <w:tc>
          <w:tcPr>
            <w:tcW w:w="474"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刘晓飞</w:t>
            </w:r>
          </w:p>
        </w:tc>
        <w:tc>
          <w:tcPr>
            <w:tcW w:w="230"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女</w:t>
            </w:r>
          </w:p>
        </w:tc>
        <w:tc>
          <w:tcPr>
            <w:tcW w:w="260"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37</w:t>
            </w:r>
          </w:p>
        </w:tc>
        <w:tc>
          <w:tcPr>
            <w:tcW w:w="65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土木工程</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硕士</w:t>
            </w:r>
          </w:p>
          <w:p>
            <w:pPr>
              <w:jc w:val="center"/>
              <w:rPr>
                <w:rFonts w:hint="eastAsia" w:ascii="宋体" w:hAnsi="宋体" w:eastAsia="宋体" w:cs="Times New Roman"/>
                <w:szCs w:val="21"/>
              </w:rPr>
            </w:pPr>
            <w:r>
              <w:rPr>
                <w:rFonts w:hint="eastAsia" w:ascii="宋体" w:hAnsi="宋体" w:eastAsia="宋体" w:cs="Times New Roman"/>
                <w:szCs w:val="21"/>
              </w:rPr>
              <w:t>研究生</w:t>
            </w:r>
          </w:p>
        </w:tc>
        <w:tc>
          <w:tcPr>
            <w:tcW w:w="380"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讲师</w:t>
            </w:r>
          </w:p>
        </w:tc>
        <w:tc>
          <w:tcPr>
            <w:tcW w:w="591"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二级注册结构工程师</w:t>
            </w:r>
          </w:p>
        </w:tc>
        <w:tc>
          <w:tcPr>
            <w:tcW w:w="1031" w:type="pct"/>
            <w:vAlign w:val="center"/>
          </w:tcPr>
          <w:p>
            <w:pPr>
              <w:jc w:val="left"/>
              <w:rPr>
                <w:rFonts w:hint="eastAsia" w:ascii="宋体" w:hAnsi="宋体" w:eastAsia="宋体" w:cs="Times New Roman"/>
                <w:szCs w:val="21"/>
                <w:lang w:val="en-US" w:eastAsia="zh-CN"/>
              </w:rPr>
            </w:pPr>
            <w:r>
              <w:rPr>
                <w:rFonts w:hint="eastAsia" w:ascii="宋体" w:hAnsi="宋体" w:eastAsia="宋体" w:cs="Times New Roman"/>
                <w:szCs w:val="21"/>
                <w:lang w:eastAsia="zh-CN"/>
              </w:rPr>
              <w:t>工程制图与</w:t>
            </w:r>
            <w:r>
              <w:rPr>
                <w:rFonts w:hint="eastAsia" w:ascii="宋体" w:hAnsi="宋体" w:eastAsia="宋体" w:cs="Times New Roman"/>
                <w:szCs w:val="21"/>
                <w:lang w:val="en-US" w:eastAsia="zh-CN"/>
              </w:rPr>
              <w:t>CAD</w:t>
            </w:r>
          </w:p>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铁路路基施工与维护</w:t>
            </w:r>
          </w:p>
        </w:tc>
        <w:tc>
          <w:tcPr>
            <w:tcW w:w="260" w:type="pct"/>
          </w:tcPr>
          <w:p>
            <w:pPr>
              <w:jc w:val="center"/>
              <w:rPr>
                <w:rFonts w:hint="eastAsia" w:ascii="宋体" w:hAnsi="宋体" w:eastAsia="宋体" w:cs="Times New Roman"/>
                <w:szCs w:val="21"/>
              </w:rPr>
            </w:pPr>
            <w:r>
              <w:rPr>
                <w:rFonts w:hint="eastAsia" w:ascii="宋体" w:hAnsi="宋体" w:eastAsia="宋体" w:cs="Times New Roman"/>
                <w:szCs w:val="21"/>
              </w:rPr>
              <w:t>专职</w:t>
            </w:r>
          </w:p>
        </w:tc>
        <w:tc>
          <w:tcPr>
            <w:tcW w:w="430" w:type="pct"/>
          </w:tcPr>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7" w:hRule="exact"/>
          <w:jc w:val="center"/>
        </w:trPr>
        <w:tc>
          <w:tcPr>
            <w:tcW w:w="227" w:type="pct"/>
            <w:vAlign w:val="center"/>
          </w:tcPr>
          <w:p>
            <w:pPr>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5</w:t>
            </w:r>
          </w:p>
        </w:tc>
        <w:tc>
          <w:tcPr>
            <w:tcW w:w="474"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武豪</w:t>
            </w:r>
          </w:p>
        </w:tc>
        <w:tc>
          <w:tcPr>
            <w:tcW w:w="230"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男</w:t>
            </w:r>
          </w:p>
        </w:tc>
        <w:tc>
          <w:tcPr>
            <w:tcW w:w="260" w:type="pct"/>
            <w:vAlign w:val="center"/>
          </w:tcPr>
          <w:p>
            <w:pPr>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33</w:t>
            </w:r>
          </w:p>
        </w:tc>
        <w:tc>
          <w:tcPr>
            <w:tcW w:w="65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土木工程</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硕士</w:t>
            </w:r>
          </w:p>
          <w:p>
            <w:pPr>
              <w:jc w:val="center"/>
              <w:rPr>
                <w:rFonts w:hint="eastAsia" w:ascii="宋体" w:hAnsi="宋体" w:eastAsia="宋体" w:cs="Times New Roman"/>
                <w:szCs w:val="21"/>
              </w:rPr>
            </w:pPr>
            <w:r>
              <w:rPr>
                <w:rFonts w:hint="eastAsia" w:ascii="宋体" w:hAnsi="宋体" w:eastAsia="宋体" w:cs="Times New Roman"/>
                <w:szCs w:val="21"/>
              </w:rPr>
              <w:t>研究生</w:t>
            </w:r>
          </w:p>
        </w:tc>
        <w:tc>
          <w:tcPr>
            <w:tcW w:w="38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助教</w:t>
            </w:r>
          </w:p>
        </w:tc>
        <w:tc>
          <w:tcPr>
            <w:tcW w:w="591"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二级注册建造师</w:t>
            </w:r>
          </w:p>
        </w:tc>
        <w:tc>
          <w:tcPr>
            <w:tcW w:w="1031" w:type="pct"/>
            <w:vAlign w:val="center"/>
          </w:tcPr>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铁路桥梁施工与维护</w:t>
            </w:r>
          </w:p>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工程力学</w:t>
            </w:r>
          </w:p>
        </w:tc>
        <w:tc>
          <w:tcPr>
            <w:tcW w:w="260" w:type="pct"/>
            <w:vAlign w:val="top"/>
          </w:tcPr>
          <w:p>
            <w:pPr>
              <w:jc w:val="center"/>
              <w:rPr>
                <w:rFonts w:hint="eastAsia" w:ascii="宋体" w:hAnsi="宋体" w:eastAsia="宋体" w:cs="Times New Roman"/>
                <w:szCs w:val="21"/>
              </w:rPr>
            </w:pPr>
            <w:r>
              <w:rPr>
                <w:rFonts w:hint="eastAsia" w:ascii="宋体" w:hAnsi="宋体" w:eastAsia="宋体" w:cs="Times New Roman"/>
                <w:szCs w:val="21"/>
              </w:rPr>
              <w:t>专职</w:t>
            </w:r>
          </w:p>
        </w:tc>
        <w:tc>
          <w:tcPr>
            <w:tcW w:w="430" w:type="pct"/>
            <w:vAlign w:val="top"/>
          </w:tcPr>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7" w:hRule="exact"/>
          <w:jc w:val="center"/>
        </w:trPr>
        <w:tc>
          <w:tcPr>
            <w:tcW w:w="227"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6</w:t>
            </w:r>
          </w:p>
        </w:tc>
        <w:tc>
          <w:tcPr>
            <w:tcW w:w="474"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潘志强</w:t>
            </w:r>
          </w:p>
        </w:tc>
        <w:tc>
          <w:tcPr>
            <w:tcW w:w="230"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男</w:t>
            </w:r>
          </w:p>
        </w:tc>
        <w:tc>
          <w:tcPr>
            <w:tcW w:w="260" w:type="pct"/>
            <w:vAlign w:val="center"/>
          </w:tcPr>
          <w:p>
            <w:pPr>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29</w:t>
            </w:r>
          </w:p>
        </w:tc>
        <w:tc>
          <w:tcPr>
            <w:tcW w:w="65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道路与铁道工程</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硕士</w:t>
            </w:r>
          </w:p>
          <w:p>
            <w:pPr>
              <w:jc w:val="center"/>
              <w:rPr>
                <w:rFonts w:hint="eastAsia" w:ascii="宋体" w:hAnsi="宋体" w:eastAsia="宋体" w:cs="Times New Roman"/>
                <w:szCs w:val="21"/>
              </w:rPr>
            </w:pPr>
            <w:r>
              <w:rPr>
                <w:rFonts w:hint="eastAsia" w:ascii="宋体" w:hAnsi="宋体" w:eastAsia="宋体" w:cs="Times New Roman"/>
                <w:szCs w:val="21"/>
              </w:rPr>
              <w:t>研究生</w:t>
            </w:r>
          </w:p>
        </w:tc>
        <w:tc>
          <w:tcPr>
            <w:tcW w:w="38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助教</w:t>
            </w:r>
          </w:p>
        </w:tc>
        <w:tc>
          <w:tcPr>
            <w:tcW w:w="591" w:type="pct"/>
            <w:vAlign w:val="center"/>
          </w:tcPr>
          <w:p>
            <w:pPr>
              <w:jc w:val="center"/>
              <w:rPr>
                <w:rFonts w:hint="eastAsia" w:ascii="宋体" w:hAnsi="宋体" w:eastAsia="宋体" w:cs="Times New Roman"/>
                <w:szCs w:val="21"/>
                <w:lang w:eastAsia="zh-CN"/>
              </w:rPr>
            </w:pPr>
          </w:p>
        </w:tc>
        <w:tc>
          <w:tcPr>
            <w:tcW w:w="1031" w:type="pct"/>
            <w:vAlign w:val="center"/>
          </w:tcPr>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铁路轨道构造与施工</w:t>
            </w:r>
          </w:p>
          <w:p>
            <w:pPr>
              <w:jc w:val="left"/>
              <w:rPr>
                <w:rFonts w:hint="eastAsia" w:ascii="宋体" w:hAnsi="宋体" w:eastAsia="宋体" w:cs="Times New Roman"/>
                <w:szCs w:val="21"/>
                <w:lang w:eastAsia="zh-CN"/>
              </w:rPr>
            </w:pPr>
            <w:r>
              <w:rPr>
                <w:rFonts w:hint="eastAsia" w:ascii="宋体" w:hAnsi="宋体" w:eastAsia="宋体" w:cs="Times New Roman"/>
                <w:szCs w:val="21"/>
                <w:lang w:val="en-US" w:eastAsia="zh-CN"/>
              </w:rPr>
              <w:t>铁路轨道维护</w:t>
            </w:r>
          </w:p>
        </w:tc>
        <w:tc>
          <w:tcPr>
            <w:tcW w:w="260" w:type="pct"/>
            <w:vAlign w:val="top"/>
          </w:tcPr>
          <w:p>
            <w:pPr>
              <w:jc w:val="center"/>
              <w:rPr>
                <w:rFonts w:hint="eastAsia" w:ascii="宋体" w:hAnsi="宋体" w:eastAsia="宋体" w:cs="Times New Roman"/>
                <w:szCs w:val="21"/>
              </w:rPr>
            </w:pPr>
            <w:r>
              <w:rPr>
                <w:rFonts w:hint="eastAsia" w:ascii="宋体" w:hAnsi="宋体" w:eastAsia="宋体" w:cs="Times New Roman"/>
                <w:szCs w:val="21"/>
              </w:rPr>
              <w:t>专职</w:t>
            </w:r>
          </w:p>
        </w:tc>
        <w:tc>
          <w:tcPr>
            <w:tcW w:w="430" w:type="pct"/>
          </w:tcPr>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exact"/>
          <w:jc w:val="center"/>
        </w:trPr>
        <w:tc>
          <w:tcPr>
            <w:tcW w:w="227"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7</w:t>
            </w:r>
          </w:p>
        </w:tc>
        <w:tc>
          <w:tcPr>
            <w:tcW w:w="47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冯斐</w:t>
            </w:r>
          </w:p>
        </w:tc>
        <w:tc>
          <w:tcPr>
            <w:tcW w:w="230"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val="en-US" w:eastAsia="zh-CN"/>
              </w:rPr>
              <w:t>女</w:t>
            </w:r>
          </w:p>
        </w:tc>
        <w:tc>
          <w:tcPr>
            <w:tcW w:w="260"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33</w:t>
            </w:r>
          </w:p>
        </w:tc>
        <w:tc>
          <w:tcPr>
            <w:tcW w:w="654"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eastAsia="zh-CN"/>
              </w:rPr>
              <w:t>道路与铁道工程</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硕士</w:t>
            </w:r>
          </w:p>
          <w:p>
            <w:pPr>
              <w:jc w:val="center"/>
              <w:rPr>
                <w:rFonts w:hint="eastAsia" w:ascii="宋体" w:hAnsi="宋体" w:eastAsia="宋体" w:cs="Times New Roman"/>
                <w:szCs w:val="21"/>
              </w:rPr>
            </w:pPr>
            <w:r>
              <w:rPr>
                <w:rFonts w:hint="eastAsia" w:ascii="宋体" w:hAnsi="宋体" w:eastAsia="宋体" w:cs="Times New Roman"/>
                <w:szCs w:val="21"/>
              </w:rPr>
              <w:t>研究生</w:t>
            </w:r>
          </w:p>
        </w:tc>
        <w:tc>
          <w:tcPr>
            <w:tcW w:w="38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助教</w:t>
            </w:r>
          </w:p>
        </w:tc>
        <w:tc>
          <w:tcPr>
            <w:tcW w:w="591" w:type="pct"/>
            <w:vAlign w:val="center"/>
          </w:tcPr>
          <w:p>
            <w:pPr>
              <w:jc w:val="center"/>
              <w:rPr>
                <w:rFonts w:hint="eastAsia" w:ascii="宋体" w:hAnsi="宋体" w:eastAsia="宋体" w:cs="Times New Roman"/>
                <w:szCs w:val="21"/>
              </w:rPr>
            </w:pPr>
          </w:p>
        </w:tc>
        <w:tc>
          <w:tcPr>
            <w:tcW w:w="1031" w:type="pct"/>
            <w:vAlign w:val="center"/>
          </w:tcPr>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铁路线路检测监测与数据分析</w:t>
            </w:r>
          </w:p>
        </w:tc>
        <w:tc>
          <w:tcPr>
            <w:tcW w:w="260" w:type="pct"/>
            <w:vAlign w:val="top"/>
          </w:tcPr>
          <w:p>
            <w:pPr>
              <w:jc w:val="center"/>
              <w:rPr>
                <w:rFonts w:hint="eastAsia" w:ascii="宋体" w:hAnsi="宋体" w:eastAsia="宋体" w:cs="Times New Roman"/>
                <w:szCs w:val="21"/>
              </w:rPr>
            </w:pPr>
            <w:r>
              <w:rPr>
                <w:rFonts w:hint="eastAsia" w:ascii="宋体" w:hAnsi="宋体" w:eastAsia="宋体" w:cs="Times New Roman"/>
                <w:szCs w:val="21"/>
              </w:rPr>
              <w:t>专职</w:t>
            </w:r>
          </w:p>
        </w:tc>
        <w:tc>
          <w:tcPr>
            <w:tcW w:w="430" w:type="pct"/>
          </w:tcPr>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1" w:hRule="exact"/>
          <w:jc w:val="center"/>
        </w:trPr>
        <w:tc>
          <w:tcPr>
            <w:tcW w:w="227" w:type="pct"/>
            <w:vAlign w:val="center"/>
          </w:tcPr>
          <w:p>
            <w:pPr>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8</w:t>
            </w:r>
          </w:p>
        </w:tc>
        <w:tc>
          <w:tcPr>
            <w:tcW w:w="47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val="en-US" w:eastAsia="zh-CN"/>
              </w:rPr>
              <w:t>郝国林</w:t>
            </w:r>
          </w:p>
        </w:tc>
        <w:tc>
          <w:tcPr>
            <w:tcW w:w="23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男</w:t>
            </w:r>
          </w:p>
        </w:tc>
        <w:tc>
          <w:tcPr>
            <w:tcW w:w="260"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34</w:t>
            </w:r>
          </w:p>
        </w:tc>
        <w:tc>
          <w:tcPr>
            <w:tcW w:w="65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val="en-US" w:eastAsia="zh-CN"/>
              </w:rPr>
              <w:t>岩土工程</w:t>
            </w:r>
          </w:p>
        </w:tc>
        <w:tc>
          <w:tcPr>
            <w:tcW w:w="457"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硕士</w:t>
            </w:r>
          </w:p>
          <w:p>
            <w:pPr>
              <w:jc w:val="center"/>
              <w:rPr>
                <w:rFonts w:hint="eastAsia" w:ascii="宋体" w:hAnsi="宋体" w:eastAsia="宋体" w:cs="Times New Roman"/>
                <w:szCs w:val="21"/>
              </w:rPr>
            </w:pPr>
            <w:r>
              <w:rPr>
                <w:rFonts w:hint="eastAsia" w:ascii="宋体" w:hAnsi="宋体" w:eastAsia="宋体" w:cs="Times New Roman"/>
                <w:szCs w:val="21"/>
              </w:rPr>
              <w:t>研究生</w:t>
            </w:r>
          </w:p>
        </w:tc>
        <w:tc>
          <w:tcPr>
            <w:tcW w:w="38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中级工程师</w:t>
            </w:r>
          </w:p>
        </w:tc>
        <w:tc>
          <w:tcPr>
            <w:tcW w:w="591"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是</w:t>
            </w:r>
          </w:p>
        </w:tc>
        <w:tc>
          <w:tcPr>
            <w:tcW w:w="1031" w:type="pct"/>
            <w:vAlign w:val="top"/>
          </w:tcPr>
          <w:p>
            <w:pPr>
              <w:jc w:val="both"/>
              <w:rPr>
                <w:rFonts w:hint="eastAsia" w:ascii="宋体" w:hAnsi="宋体" w:eastAsia="宋体" w:cs="Times New Roman"/>
                <w:szCs w:val="21"/>
                <w:lang w:eastAsia="zh-CN"/>
              </w:rPr>
            </w:pPr>
            <w:r>
              <w:rPr>
                <w:rFonts w:hint="eastAsia" w:ascii="宋体" w:hAnsi="宋体" w:eastAsia="宋体" w:cs="Times New Roman"/>
                <w:szCs w:val="21"/>
                <w:lang w:eastAsia="zh-CN"/>
              </w:rPr>
              <w:t>招投标与合同管理</w:t>
            </w:r>
          </w:p>
        </w:tc>
        <w:tc>
          <w:tcPr>
            <w:tcW w:w="26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兼职</w:t>
            </w:r>
          </w:p>
        </w:tc>
        <w:tc>
          <w:tcPr>
            <w:tcW w:w="430"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val="en-US" w:eastAsia="zh-CN"/>
              </w:rPr>
              <w:t>太原铁路局高铁工务段</w:t>
            </w:r>
          </w:p>
          <w:p>
            <w:pPr>
              <w:jc w:val="center"/>
              <w:rPr>
                <w:rFonts w:hint="eastAsia" w:ascii="宋体" w:hAnsi="宋体" w:eastAsia="宋体"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7" w:hRule="exact"/>
          <w:jc w:val="center"/>
        </w:trPr>
        <w:tc>
          <w:tcPr>
            <w:tcW w:w="227" w:type="pct"/>
            <w:vAlign w:val="center"/>
          </w:tcPr>
          <w:p>
            <w:pPr>
              <w:jc w:val="center"/>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9</w:t>
            </w:r>
          </w:p>
        </w:tc>
        <w:tc>
          <w:tcPr>
            <w:tcW w:w="474" w:type="pct"/>
            <w:vAlign w:val="center"/>
          </w:tcPr>
          <w:p>
            <w:pPr>
              <w:jc w:val="center"/>
              <w:rPr>
                <w:rFonts w:hint="eastAsia" w:ascii="宋体" w:hAnsi="宋体" w:eastAsia="宋体" w:cs="Times New Roman"/>
                <w:szCs w:val="21"/>
              </w:rPr>
            </w:pPr>
            <w:r>
              <w:rPr>
                <w:rFonts w:hint="eastAsia" w:ascii="宋体" w:hAnsi="宋体" w:eastAsia="宋体" w:cs="Times New Roman"/>
                <w:szCs w:val="21"/>
              </w:rPr>
              <w:t>冀巧心</w:t>
            </w:r>
          </w:p>
        </w:tc>
        <w:tc>
          <w:tcPr>
            <w:tcW w:w="230"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女</w:t>
            </w:r>
          </w:p>
        </w:tc>
        <w:tc>
          <w:tcPr>
            <w:tcW w:w="260" w:type="pct"/>
            <w:vAlign w:val="center"/>
          </w:tcPr>
          <w:p>
            <w:pPr>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61</w:t>
            </w:r>
          </w:p>
        </w:tc>
        <w:tc>
          <w:tcPr>
            <w:tcW w:w="654"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铁路线路</w:t>
            </w:r>
          </w:p>
        </w:tc>
        <w:tc>
          <w:tcPr>
            <w:tcW w:w="457"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本科</w:t>
            </w:r>
          </w:p>
        </w:tc>
        <w:tc>
          <w:tcPr>
            <w:tcW w:w="380" w:type="pct"/>
            <w:vAlign w:val="center"/>
          </w:tcPr>
          <w:p>
            <w:pPr>
              <w:jc w:val="center"/>
              <w:rPr>
                <w:rFonts w:hint="eastAsia" w:ascii="宋体" w:hAnsi="宋体" w:eastAsia="宋体" w:cs="Times New Roman"/>
                <w:szCs w:val="21"/>
              </w:rPr>
            </w:pPr>
            <w:r>
              <w:rPr>
                <w:rFonts w:hint="eastAsia" w:ascii="宋体" w:hAnsi="宋体" w:eastAsia="宋体" w:cs="Times New Roman"/>
                <w:szCs w:val="21"/>
                <w:lang w:val="en-US" w:eastAsia="zh-CN"/>
              </w:rPr>
              <w:t>高级工程师</w:t>
            </w:r>
          </w:p>
        </w:tc>
        <w:tc>
          <w:tcPr>
            <w:tcW w:w="591" w:type="pct"/>
            <w:vAlign w:val="center"/>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是</w:t>
            </w:r>
          </w:p>
        </w:tc>
        <w:tc>
          <w:tcPr>
            <w:tcW w:w="1031" w:type="pct"/>
          </w:tcPr>
          <w:p>
            <w:pPr>
              <w:jc w:val="left"/>
              <w:rPr>
                <w:rFonts w:hint="eastAsia" w:ascii="宋体" w:hAnsi="宋体" w:eastAsia="宋体" w:cs="Times New Roman"/>
                <w:szCs w:val="21"/>
                <w:lang w:eastAsia="zh-CN"/>
              </w:rPr>
            </w:pPr>
            <w:r>
              <w:rPr>
                <w:rFonts w:hint="eastAsia" w:ascii="宋体" w:hAnsi="宋体" w:eastAsia="宋体" w:cs="Times New Roman"/>
                <w:szCs w:val="21"/>
                <w:lang w:eastAsia="zh-CN"/>
              </w:rPr>
              <w:t>养路机械应用</w:t>
            </w:r>
          </w:p>
        </w:tc>
        <w:tc>
          <w:tcPr>
            <w:tcW w:w="260" w:type="pct"/>
          </w:tcPr>
          <w:p>
            <w:pPr>
              <w:jc w:val="center"/>
              <w:rPr>
                <w:rFonts w:hint="eastAsia" w:ascii="宋体" w:hAnsi="宋体" w:eastAsia="宋体" w:cs="Times New Roman"/>
                <w:szCs w:val="21"/>
              </w:rPr>
            </w:pPr>
            <w:r>
              <w:rPr>
                <w:rFonts w:hint="eastAsia" w:ascii="宋体" w:hAnsi="宋体" w:eastAsia="宋体" w:cs="Times New Roman"/>
                <w:szCs w:val="21"/>
                <w:lang w:eastAsia="zh-CN"/>
              </w:rPr>
              <w:t>兼职</w:t>
            </w:r>
          </w:p>
        </w:tc>
        <w:tc>
          <w:tcPr>
            <w:tcW w:w="430" w:type="pct"/>
          </w:tcPr>
          <w:p>
            <w:pPr>
              <w:jc w:val="center"/>
              <w:rPr>
                <w:rFonts w:hint="eastAsia" w:ascii="宋体" w:hAnsi="宋体" w:eastAsia="宋体" w:cs="Times New Roman"/>
                <w:szCs w:val="21"/>
                <w:lang w:eastAsia="zh-CN"/>
              </w:rPr>
            </w:pPr>
            <w:r>
              <w:rPr>
                <w:rFonts w:hint="eastAsia" w:ascii="宋体" w:hAnsi="宋体" w:eastAsia="宋体" w:cs="Times New Roman"/>
                <w:szCs w:val="21"/>
                <w:lang w:eastAsia="zh-CN"/>
              </w:rPr>
              <w:t>太原分局职工培训中心</w:t>
            </w:r>
          </w:p>
        </w:tc>
      </w:tr>
    </w:tbl>
    <w:p>
      <w:pPr>
        <w:ind w:firstLine="250" w:firstLineChars="100"/>
        <w:rPr>
          <w:rFonts w:eastAsia="仿宋_GB2312"/>
          <w:sz w:val="24"/>
        </w:rPr>
      </w:pPr>
      <w:r>
        <w:rPr>
          <w:sz w:val="24"/>
        </w:rPr>
        <w:t>注：可续页</w:t>
      </w:r>
      <w:r>
        <w:rPr>
          <w:rFonts w:eastAsia="仿宋_GB2312"/>
          <w:sz w:val="24"/>
        </w:rPr>
        <w:t>。</w:t>
      </w:r>
    </w:p>
    <w:p>
      <w:pPr>
        <w:ind w:firstLine="250" w:firstLineChars="100"/>
        <w:rPr>
          <w:rFonts w:eastAsia="仿宋_GB2312"/>
          <w:sz w:val="24"/>
        </w:rPr>
      </w:pPr>
    </w:p>
    <w:p>
      <w:pPr>
        <w:ind w:firstLine="250" w:firstLineChars="100"/>
        <w:rPr>
          <w:rFonts w:eastAsia="仿宋_GB2312"/>
          <w:sz w:val="24"/>
        </w:rPr>
      </w:pPr>
    </w:p>
    <w:p>
      <w:pPr>
        <w:ind w:firstLine="250" w:firstLineChars="100"/>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numPr>
          <w:ilvl w:val="0"/>
          <w:numId w:val="3"/>
        </w:numPr>
        <w:spacing w:line="360" w:lineRule="auto"/>
        <w:ind w:left="10" w:hanging="10"/>
        <w:jc w:val="center"/>
        <w:rPr>
          <w:b/>
          <w:sz w:val="32"/>
          <w:szCs w:val="32"/>
        </w:rPr>
      </w:pPr>
      <w:r>
        <w:rPr>
          <w:b/>
          <w:sz w:val="32"/>
          <w:szCs w:val="32"/>
        </w:rPr>
        <w:t>主要课程开设情况表</w:t>
      </w:r>
    </w:p>
    <w:tbl>
      <w:tblPr>
        <w:tblStyle w:val="14"/>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1</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铁道概论</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32</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2</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杨浩天</w:t>
            </w:r>
          </w:p>
        </w:tc>
        <w:tc>
          <w:tcPr>
            <w:tcW w:w="1899" w:type="dxa"/>
            <w:vAlign w:val="center"/>
          </w:tcPr>
          <w:p>
            <w:pPr>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2</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工程制图与</w:t>
            </w:r>
            <w:r>
              <w:rPr>
                <w:rFonts w:hint="eastAsia" w:ascii="Times New Roman" w:hAnsi="Times New Roman" w:eastAsia="宋体" w:cs="Times New Roman"/>
                <w:sz w:val="24"/>
                <w:lang w:val="en-US" w:eastAsia="zh-CN"/>
              </w:rPr>
              <w:t>CAD</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64</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4</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刘晓飞</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3</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工程材料</w:t>
            </w:r>
          </w:p>
        </w:tc>
        <w:tc>
          <w:tcPr>
            <w:tcW w:w="1081" w:type="dxa"/>
            <w:vAlign w:val="center"/>
          </w:tcPr>
          <w:p>
            <w:pPr>
              <w:jc w:val="left"/>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48</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3</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贾晓昱</w:t>
            </w:r>
          </w:p>
        </w:tc>
        <w:tc>
          <w:tcPr>
            <w:tcW w:w="1899" w:type="dxa"/>
            <w:vAlign w:val="center"/>
          </w:tcPr>
          <w:p>
            <w:pPr>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4</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工程力学</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64</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4</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武豪</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5</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工程测量</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64</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4</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耿楠</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6</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铁路桥梁施工与维护</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32</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2</w:t>
            </w:r>
          </w:p>
        </w:tc>
        <w:tc>
          <w:tcPr>
            <w:tcW w:w="1767" w:type="dxa"/>
            <w:vAlign w:val="center"/>
          </w:tcPr>
          <w:p>
            <w:pPr>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武豪</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7</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铁路路基施工与维护</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64</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4</w:t>
            </w:r>
          </w:p>
        </w:tc>
        <w:tc>
          <w:tcPr>
            <w:tcW w:w="1767" w:type="dxa"/>
            <w:vAlign w:val="center"/>
          </w:tcPr>
          <w:p>
            <w:pPr>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刘晓飞</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8</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铁路轨道构造与施工</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64</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4</w:t>
            </w:r>
          </w:p>
        </w:tc>
        <w:tc>
          <w:tcPr>
            <w:tcW w:w="1767" w:type="dxa"/>
            <w:vAlign w:val="center"/>
          </w:tcPr>
          <w:p>
            <w:pPr>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潘志强</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9</w:t>
            </w:r>
          </w:p>
        </w:tc>
        <w:tc>
          <w:tcPr>
            <w:tcW w:w="2981" w:type="dxa"/>
            <w:vAlign w:val="center"/>
          </w:tcPr>
          <w:p>
            <w:pPr>
              <w:jc w:val="left"/>
              <w:rPr>
                <w:rFonts w:hint="eastAsia" w:ascii="Times New Roman" w:hAnsi="Times New Roman" w:eastAsia="宋体" w:cs="Times New Roman"/>
                <w:sz w:val="24"/>
                <w:lang w:eastAsia="zh-CN"/>
              </w:rPr>
            </w:pPr>
            <w:r>
              <w:rPr>
                <w:rFonts w:hint="default" w:ascii="Times New Roman" w:hAnsi="Times New Roman" w:eastAsia="宋体" w:cs="Times New Roman"/>
                <w:sz w:val="24"/>
                <w:lang w:val="en-US" w:eastAsia="zh-CN"/>
              </w:rPr>
              <w:t>铁路轨道</w:t>
            </w:r>
            <w:r>
              <w:rPr>
                <w:rFonts w:hint="eastAsia" w:ascii="Times New Roman" w:hAnsi="Times New Roman" w:eastAsia="宋体" w:cs="Times New Roman"/>
                <w:sz w:val="24"/>
                <w:lang w:val="en-US" w:eastAsia="zh-CN"/>
              </w:rPr>
              <w:t>维护</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64</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3</w:t>
            </w:r>
          </w:p>
        </w:tc>
        <w:tc>
          <w:tcPr>
            <w:tcW w:w="1767" w:type="dxa"/>
            <w:vAlign w:val="center"/>
          </w:tcPr>
          <w:p>
            <w:pPr>
              <w:jc w:val="lef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潘志强</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10</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铁路线路检测监测与数据分析</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32</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2</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冯斐</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11</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招投标与合同管理</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32</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2</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郝国林</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12</w:t>
            </w:r>
          </w:p>
        </w:tc>
        <w:tc>
          <w:tcPr>
            <w:tcW w:w="29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养路机械应用</w:t>
            </w:r>
          </w:p>
        </w:tc>
        <w:tc>
          <w:tcPr>
            <w:tcW w:w="1081"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32</w:t>
            </w:r>
          </w:p>
        </w:tc>
        <w:tc>
          <w:tcPr>
            <w:tcW w:w="1123"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2</w:t>
            </w:r>
          </w:p>
        </w:tc>
        <w:tc>
          <w:tcPr>
            <w:tcW w:w="1767"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冀巧心</w:t>
            </w:r>
          </w:p>
        </w:tc>
        <w:tc>
          <w:tcPr>
            <w:tcW w:w="1899" w:type="dxa"/>
            <w:vAlign w:val="center"/>
          </w:tcPr>
          <w:p>
            <w:pPr>
              <w:jc w:val="left"/>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1" w:hRule="exact"/>
        </w:trPr>
        <w:tc>
          <w:tcPr>
            <w:tcW w:w="480" w:type="dxa"/>
            <w:vAlign w:val="center"/>
          </w:tcPr>
          <w:p>
            <w:pPr>
              <w:jc w:val="center"/>
              <w:rPr>
                <w:sz w:val="24"/>
              </w:rPr>
            </w:pPr>
          </w:p>
        </w:tc>
        <w:tc>
          <w:tcPr>
            <w:tcW w:w="2981" w:type="dxa"/>
            <w:vAlign w:val="center"/>
          </w:tcPr>
          <w:p>
            <w:pPr>
              <w:jc w:val="left"/>
              <w:rPr>
                <w:sz w:val="24"/>
              </w:rPr>
            </w:pPr>
          </w:p>
        </w:tc>
        <w:tc>
          <w:tcPr>
            <w:tcW w:w="1081" w:type="dxa"/>
            <w:vAlign w:val="center"/>
          </w:tcPr>
          <w:p>
            <w:pPr>
              <w:jc w:val="center"/>
              <w:rPr>
                <w:rFonts w:hint="eastAsia"/>
                <w:sz w:val="24"/>
              </w:rPr>
            </w:pPr>
          </w:p>
        </w:tc>
        <w:tc>
          <w:tcPr>
            <w:tcW w:w="1123" w:type="dxa"/>
            <w:vAlign w:val="center"/>
          </w:tcPr>
          <w:p>
            <w:pPr>
              <w:jc w:val="center"/>
              <w:rPr>
                <w:rFonts w:hint="eastAsia"/>
                <w:sz w:val="24"/>
              </w:rPr>
            </w:pPr>
          </w:p>
        </w:tc>
        <w:tc>
          <w:tcPr>
            <w:tcW w:w="1767" w:type="dxa"/>
            <w:vAlign w:val="center"/>
          </w:tcPr>
          <w:p>
            <w:pPr>
              <w:jc w:val="center"/>
              <w:rPr>
                <w:rFonts w:hint="eastAsia"/>
                <w:sz w:val="24"/>
                <w:lang w:val="en-US" w:eastAsia="zh-CN"/>
              </w:rPr>
            </w:pPr>
          </w:p>
        </w:tc>
        <w:tc>
          <w:tcPr>
            <w:tcW w:w="1899" w:type="dxa"/>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jc w:val="left"/>
              <w:rPr>
                <w:sz w:val="24"/>
              </w:rPr>
            </w:pPr>
          </w:p>
        </w:tc>
        <w:tc>
          <w:tcPr>
            <w:tcW w:w="1081" w:type="dxa"/>
            <w:vAlign w:val="center"/>
          </w:tcPr>
          <w:p>
            <w:pPr>
              <w:jc w:val="center"/>
              <w:rPr>
                <w:rFonts w:hint="eastAsia"/>
                <w:sz w:val="24"/>
              </w:rPr>
            </w:pPr>
          </w:p>
        </w:tc>
        <w:tc>
          <w:tcPr>
            <w:tcW w:w="1123" w:type="dxa"/>
            <w:vAlign w:val="center"/>
          </w:tcPr>
          <w:p>
            <w:pPr>
              <w:jc w:val="center"/>
              <w:rPr>
                <w:rFonts w:hint="eastAsia"/>
                <w:sz w:val="24"/>
              </w:rPr>
            </w:pPr>
          </w:p>
        </w:tc>
        <w:tc>
          <w:tcPr>
            <w:tcW w:w="1767" w:type="dxa"/>
            <w:vAlign w:val="center"/>
          </w:tcPr>
          <w:p>
            <w:pPr>
              <w:jc w:val="center"/>
              <w:rPr>
                <w:rFonts w:hint="eastAsia"/>
                <w:sz w:val="24"/>
                <w:lang w:val="en-US" w:eastAsia="zh-CN"/>
              </w:rPr>
            </w:pPr>
          </w:p>
        </w:tc>
        <w:tc>
          <w:tcPr>
            <w:tcW w:w="1899" w:type="dxa"/>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bl>
    <w:p>
      <w:pPr>
        <w:rPr>
          <w:rFonts w:eastAsia="黑体"/>
          <w:sz w:val="24"/>
        </w:rPr>
      </w:pPr>
    </w:p>
    <w:p/>
    <w:p>
      <w:pPr>
        <w:pStyle w:val="2"/>
      </w:pPr>
    </w:p>
    <w:p>
      <w:pPr>
        <w:numPr>
          <w:ilvl w:val="0"/>
          <w:numId w:val="3"/>
        </w:numPr>
        <w:spacing w:line="360" w:lineRule="auto"/>
        <w:ind w:left="10" w:hanging="10"/>
        <w:jc w:val="center"/>
        <w:rPr>
          <w:b/>
          <w:sz w:val="32"/>
          <w:szCs w:val="32"/>
        </w:rPr>
      </w:pPr>
      <w:r>
        <w:rPr>
          <w:b/>
          <w:sz w:val="32"/>
          <w:szCs w:val="32"/>
        </w:rPr>
        <w:t>专业办学条件情况表</w:t>
      </w:r>
    </w:p>
    <w:tbl>
      <w:tblPr>
        <w:tblStyle w:val="14"/>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644"/>
        <w:gridCol w:w="1063"/>
        <w:gridCol w:w="1540"/>
        <w:gridCol w:w="218"/>
        <w:gridCol w:w="845"/>
        <w:gridCol w:w="1259"/>
        <w:gridCol w:w="1400"/>
        <w:gridCol w:w="1096"/>
        <w:gridCol w:w="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439" w:type="dxa"/>
            <w:gridSpan w:val="3"/>
            <w:vAlign w:val="center"/>
          </w:tcPr>
          <w:p>
            <w:pPr>
              <w:ind w:left="440" w:hanging="44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rPr>
              <w:t>专业开办经费金额（元）</w:t>
            </w:r>
          </w:p>
        </w:tc>
        <w:tc>
          <w:tcPr>
            <w:tcW w:w="1540" w:type="dxa"/>
            <w:vAlign w:val="center"/>
          </w:tcPr>
          <w:p>
            <w:pPr>
              <w:ind w:left="440" w:hanging="440" w:hangingChars="200"/>
              <w:jc w:val="center"/>
              <w:rPr>
                <w:rFonts w:hint="eastAsia" w:ascii="宋体" w:hAnsi="宋体" w:eastAsia="宋体" w:cs="宋体"/>
                <w:sz w:val="21"/>
                <w:szCs w:val="21"/>
                <w:lang w:val="en-US" w:eastAsia="zh-CN"/>
              </w:rPr>
            </w:pPr>
            <w:r>
              <w:rPr>
                <w:rFonts w:hint="eastAsia" w:ascii="宋体" w:hAnsi="宋体" w:eastAsia="宋体" w:cs="宋体"/>
                <w:sz w:val="21"/>
                <w:szCs w:val="21"/>
              </w:rPr>
              <w:t>2,200，00</w:t>
            </w:r>
            <w:r>
              <w:rPr>
                <w:rFonts w:hint="eastAsia" w:ascii="宋体" w:hAnsi="宋体" w:eastAsia="宋体" w:cs="宋体"/>
                <w:sz w:val="21"/>
                <w:szCs w:val="21"/>
                <w:lang w:val="en-US" w:eastAsia="zh-CN"/>
              </w:rPr>
              <w:t>0</w:t>
            </w:r>
          </w:p>
        </w:tc>
        <w:tc>
          <w:tcPr>
            <w:tcW w:w="2322" w:type="dxa"/>
            <w:gridSpan w:val="3"/>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专业开办经费来源</w:t>
            </w:r>
          </w:p>
        </w:tc>
        <w:tc>
          <w:tcPr>
            <w:tcW w:w="2938" w:type="dxa"/>
            <w:gridSpan w:val="3"/>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376" w:type="dxa"/>
            <w:gridSpan w:val="2"/>
            <w:vAlign w:val="center"/>
          </w:tcPr>
          <w:p>
            <w:pPr>
              <w:ind w:left="220" w:hanging="220" w:hangingChars="100"/>
              <w:jc w:val="center"/>
              <w:rPr>
                <w:rFonts w:hint="eastAsia" w:ascii="宋体" w:hAnsi="宋体" w:eastAsia="宋体" w:cs="宋体"/>
                <w:sz w:val="21"/>
                <w:szCs w:val="21"/>
              </w:rPr>
            </w:pPr>
            <w:r>
              <w:rPr>
                <w:rFonts w:hint="eastAsia" w:ascii="宋体" w:hAnsi="宋体" w:eastAsia="宋体" w:cs="宋体"/>
                <w:sz w:val="21"/>
                <w:szCs w:val="21"/>
              </w:rPr>
              <w:t>本专业专任</w:t>
            </w:r>
          </w:p>
          <w:p>
            <w:pPr>
              <w:ind w:left="220" w:hanging="220" w:hangingChars="100"/>
              <w:jc w:val="center"/>
              <w:rPr>
                <w:rFonts w:hint="eastAsia" w:ascii="宋体" w:hAnsi="宋体" w:eastAsia="宋体" w:cs="宋体"/>
                <w:sz w:val="21"/>
                <w:szCs w:val="21"/>
              </w:rPr>
            </w:pPr>
            <w:r>
              <w:rPr>
                <w:rFonts w:hint="eastAsia" w:ascii="宋体" w:hAnsi="宋体" w:eastAsia="宋体" w:cs="宋体"/>
                <w:sz w:val="21"/>
                <w:szCs w:val="21"/>
              </w:rPr>
              <w:t>教师人数</w:t>
            </w:r>
          </w:p>
        </w:tc>
        <w:tc>
          <w:tcPr>
            <w:tcW w:w="1063"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7</w:t>
            </w:r>
          </w:p>
        </w:tc>
        <w:tc>
          <w:tcPr>
            <w:tcW w:w="1540"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副高及以上</w:t>
            </w:r>
          </w:p>
          <w:p>
            <w:pPr>
              <w:widowControl/>
              <w:jc w:val="center"/>
              <w:rPr>
                <w:rFonts w:hint="eastAsia" w:ascii="宋体" w:hAnsi="宋体" w:eastAsia="宋体" w:cs="宋体"/>
                <w:sz w:val="21"/>
                <w:szCs w:val="21"/>
              </w:rPr>
            </w:pPr>
            <w:r>
              <w:rPr>
                <w:rFonts w:hint="eastAsia" w:ascii="宋体" w:hAnsi="宋体" w:eastAsia="宋体" w:cs="宋体"/>
                <w:sz w:val="21"/>
                <w:szCs w:val="21"/>
              </w:rPr>
              <w:t>职称人数</w:t>
            </w:r>
          </w:p>
        </w:tc>
        <w:tc>
          <w:tcPr>
            <w:tcW w:w="1063" w:type="dxa"/>
            <w:gridSpan w:val="2"/>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lang w:val="en-US" w:eastAsia="zh-CN"/>
              </w:rPr>
              <w:t>2</w:t>
            </w:r>
          </w:p>
        </w:tc>
        <w:tc>
          <w:tcPr>
            <w:tcW w:w="1259"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校内兼职</w:t>
            </w:r>
          </w:p>
          <w:p>
            <w:pPr>
              <w:widowControl/>
              <w:jc w:val="center"/>
              <w:rPr>
                <w:rFonts w:hint="eastAsia" w:ascii="宋体" w:hAnsi="宋体" w:eastAsia="宋体" w:cs="宋体"/>
                <w:sz w:val="21"/>
                <w:szCs w:val="21"/>
              </w:rPr>
            </w:pPr>
            <w:r>
              <w:rPr>
                <w:rFonts w:hint="eastAsia" w:ascii="宋体" w:hAnsi="宋体" w:eastAsia="宋体" w:cs="宋体"/>
                <w:sz w:val="21"/>
                <w:szCs w:val="21"/>
              </w:rPr>
              <w:t>教师数</w:t>
            </w:r>
          </w:p>
        </w:tc>
        <w:tc>
          <w:tcPr>
            <w:tcW w:w="1400" w:type="dxa"/>
            <w:vAlign w:val="center"/>
          </w:tcPr>
          <w:p>
            <w:pPr>
              <w:widowControl/>
              <w:jc w:val="center"/>
              <w:rPr>
                <w:rFonts w:hint="eastAsia" w:ascii="宋体" w:hAnsi="宋体" w:eastAsia="宋体" w:cs="宋体"/>
                <w:sz w:val="21"/>
                <w:szCs w:val="21"/>
              </w:rPr>
            </w:pPr>
            <w:r>
              <w:rPr>
                <w:rFonts w:hint="eastAsia" w:ascii="宋体" w:hAnsi="宋体" w:cs="宋体"/>
                <w:sz w:val="21"/>
                <w:szCs w:val="21"/>
                <w:lang w:val="en-US" w:eastAsia="zh-CN"/>
              </w:rPr>
              <w:t>2</w:t>
            </w:r>
          </w:p>
        </w:tc>
        <w:tc>
          <w:tcPr>
            <w:tcW w:w="1096" w:type="dxa"/>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校外兼职教师数</w:t>
            </w:r>
          </w:p>
        </w:tc>
        <w:tc>
          <w:tcPr>
            <w:tcW w:w="442" w:type="dxa"/>
            <w:vAlign w:val="center"/>
          </w:tcPr>
          <w:p>
            <w:pPr>
              <w:widowControl/>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bookmarkStart w:id="40" w:name="_GoBack"/>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1376" w:type="dxa"/>
            <w:gridSpan w:val="2"/>
            <w:tcBorders>
              <w:top w:val="single" w:color="auto" w:sz="4" w:space="0"/>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可用于新专业的教学图书（万册）</w:t>
            </w:r>
          </w:p>
        </w:tc>
        <w:tc>
          <w:tcPr>
            <w:tcW w:w="1063" w:type="dxa"/>
            <w:tcBorders>
              <w:bottom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0．8</w:t>
            </w:r>
          </w:p>
        </w:tc>
        <w:tc>
          <w:tcPr>
            <w:tcW w:w="1540" w:type="dxa"/>
            <w:tcBorders>
              <w:bottom w:val="single" w:color="auto" w:sz="4" w:space="0"/>
            </w:tcBorders>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可用于该专业的仪器设备数</w:t>
            </w:r>
          </w:p>
        </w:tc>
        <w:tc>
          <w:tcPr>
            <w:tcW w:w="2322" w:type="dxa"/>
            <w:gridSpan w:val="3"/>
            <w:tcBorders>
              <w:bottom w:val="single" w:color="auto" w:sz="4" w:space="0"/>
            </w:tcBorders>
            <w:vAlign w:val="center"/>
          </w:tcPr>
          <w:p>
            <w:pPr>
              <w:widowControl/>
              <w:ind w:firstLine="220" w:firstLineChars="1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w:t>
            </w:r>
          </w:p>
          <w:p>
            <w:pPr>
              <w:widowControl/>
              <w:ind w:firstLine="220" w:firstLineChars="100"/>
              <w:jc w:val="center"/>
              <w:rPr>
                <w:rFonts w:hint="eastAsia" w:ascii="宋体" w:hAnsi="宋体" w:eastAsia="宋体" w:cs="宋体"/>
                <w:sz w:val="21"/>
                <w:szCs w:val="21"/>
              </w:rPr>
            </w:pPr>
            <w:r>
              <w:rPr>
                <w:rFonts w:hint="eastAsia" w:ascii="宋体" w:hAnsi="宋体" w:eastAsia="宋体" w:cs="宋体"/>
                <w:sz w:val="21"/>
                <w:szCs w:val="21"/>
              </w:rPr>
              <w:t>（台/件）</w:t>
            </w:r>
          </w:p>
        </w:tc>
        <w:tc>
          <w:tcPr>
            <w:tcW w:w="1400" w:type="dxa"/>
            <w:tcBorders>
              <w:bottom w:val="single" w:color="auto" w:sz="4" w:space="0"/>
            </w:tcBorders>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教学实验</w:t>
            </w:r>
          </w:p>
          <w:p>
            <w:pPr>
              <w:widowControl/>
              <w:jc w:val="center"/>
              <w:rPr>
                <w:rFonts w:hint="eastAsia" w:ascii="宋体" w:hAnsi="宋体" w:eastAsia="宋体" w:cs="宋体"/>
                <w:sz w:val="21"/>
                <w:szCs w:val="21"/>
              </w:rPr>
            </w:pPr>
            <w:r>
              <w:rPr>
                <w:rFonts w:hint="eastAsia" w:ascii="宋体" w:hAnsi="宋体" w:eastAsia="宋体" w:cs="宋体"/>
                <w:sz w:val="21"/>
                <w:szCs w:val="21"/>
              </w:rPr>
              <w:t>设备总价值</w:t>
            </w:r>
          </w:p>
          <w:p>
            <w:pPr>
              <w:jc w:val="center"/>
              <w:rPr>
                <w:rFonts w:hint="eastAsia" w:ascii="宋体" w:hAnsi="宋体" w:eastAsia="宋体" w:cs="宋体"/>
                <w:sz w:val="21"/>
                <w:szCs w:val="21"/>
              </w:rPr>
            </w:pPr>
            <w:r>
              <w:rPr>
                <w:rFonts w:hint="eastAsia" w:ascii="宋体" w:hAnsi="宋体" w:eastAsia="宋体" w:cs="宋体"/>
                <w:sz w:val="21"/>
                <w:szCs w:val="21"/>
              </w:rPr>
              <w:t>（万元）</w:t>
            </w:r>
          </w:p>
        </w:tc>
        <w:tc>
          <w:tcPr>
            <w:tcW w:w="1538" w:type="dxa"/>
            <w:gridSpan w:val="2"/>
            <w:tcBorders>
              <w:bottom w:val="single" w:color="auto" w:sz="4" w:space="0"/>
            </w:tcBorders>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76" w:type="dxa"/>
            <w:gridSpan w:val="2"/>
            <w:tcBorders>
              <w:top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其它教学</w:t>
            </w:r>
          </w:p>
          <w:p>
            <w:pPr>
              <w:jc w:val="center"/>
              <w:rPr>
                <w:rFonts w:hint="eastAsia" w:ascii="宋体" w:hAnsi="宋体" w:eastAsia="宋体" w:cs="宋体"/>
                <w:sz w:val="21"/>
                <w:szCs w:val="21"/>
              </w:rPr>
            </w:pPr>
            <w:r>
              <w:rPr>
                <w:rFonts w:hint="eastAsia" w:ascii="宋体" w:hAnsi="宋体" w:eastAsia="宋体" w:cs="宋体"/>
                <w:sz w:val="21"/>
                <w:szCs w:val="21"/>
              </w:rPr>
              <w:t>资源情况</w:t>
            </w:r>
          </w:p>
        </w:tc>
        <w:tc>
          <w:tcPr>
            <w:tcW w:w="7863" w:type="dxa"/>
            <w:gridSpan w:val="8"/>
            <w:tcBorders>
              <w:top w:val="single" w:color="auto" w:sz="4" w:space="0"/>
            </w:tcBorders>
            <w:vAlign w:val="center"/>
          </w:tcPr>
          <w:p>
            <w:pPr>
              <w:jc w:val="both"/>
              <w:rPr>
                <w:rFonts w:hint="eastAsia" w:ascii="宋体" w:hAnsi="宋体" w:eastAsia="宋体" w:cs="宋体"/>
              </w:rPr>
            </w:pPr>
            <w:r>
              <w:rPr>
                <w:rFonts w:hint="eastAsia" w:ascii="宋体" w:hAnsi="宋体" w:eastAsia="宋体" w:cs="宋体"/>
              </w:rPr>
              <w:t xml:space="preserve"> 我院校园网上信息化平台中的精品资源课，网络教学平台以及共享型资</w:t>
            </w:r>
          </w:p>
          <w:p>
            <w:pPr>
              <w:jc w:val="both"/>
              <w:rPr>
                <w:rFonts w:hint="eastAsia" w:ascii="宋体" w:hAnsi="宋体" w:eastAsia="宋体" w:cs="宋体"/>
                <w:sz w:val="21"/>
                <w:szCs w:val="21"/>
                <w:lang w:eastAsia="zh-CN"/>
              </w:rPr>
            </w:pPr>
            <w:r>
              <w:rPr>
                <w:rFonts w:hint="eastAsia" w:ascii="宋体" w:hAnsi="宋体" w:eastAsia="宋体" w:cs="宋体"/>
              </w:rPr>
              <w:t>源库平台，多媒体教学设备充足。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32" w:type="dxa"/>
            <w:vMerge w:val="restart"/>
            <w:tcBorders>
              <w:top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sz w:val="21"/>
                <w:szCs w:val="21"/>
              </w:rPr>
              <w:t>主要专业仪器设备装备情况</w:t>
            </w:r>
          </w:p>
          <w:p>
            <w:pPr>
              <w:rPr>
                <w:rFonts w:hint="eastAsia" w:ascii="宋体" w:hAnsi="宋体" w:eastAsia="宋体" w:cs="宋体"/>
                <w:sz w:val="21"/>
                <w:szCs w:val="21"/>
              </w:rPr>
            </w:pPr>
          </w:p>
        </w:tc>
        <w:tc>
          <w:tcPr>
            <w:tcW w:w="644" w:type="dxa"/>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序号</w:t>
            </w:r>
          </w:p>
        </w:tc>
        <w:tc>
          <w:tcPr>
            <w:tcW w:w="2821" w:type="dxa"/>
            <w:gridSpan w:val="3"/>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专业仪器设备名称</w:t>
            </w:r>
          </w:p>
        </w:tc>
        <w:tc>
          <w:tcPr>
            <w:tcW w:w="2104" w:type="dxa"/>
            <w:gridSpan w:val="2"/>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型  号</w:t>
            </w:r>
          </w:p>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规  格</w:t>
            </w:r>
          </w:p>
        </w:tc>
        <w:tc>
          <w:tcPr>
            <w:tcW w:w="1400" w:type="dxa"/>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台(件)</w:t>
            </w:r>
          </w:p>
        </w:tc>
        <w:tc>
          <w:tcPr>
            <w:tcW w:w="1538" w:type="dxa"/>
            <w:gridSpan w:val="2"/>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购入</w:t>
            </w:r>
          </w:p>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CPIII轨道控制网测量系统</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SurveyAdjust</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轨检小车及检测系统</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SGJ-I-NF-1</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长轨数据分析软件</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TDES</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焊缝探伤仪</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HT-9D</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rPr>
            </w:pPr>
            <w:r>
              <w:rPr>
                <w:rFonts w:hint="eastAsia" w:ascii="宋体" w:hAnsi="宋体" w:eastAsia="宋体" w:cs="宋体"/>
                <w:sz w:val="21"/>
                <w:szCs w:val="21"/>
              </w:rPr>
              <w:t>5</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钢轨探伤仪</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GCT-11</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6</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铁路专用试块</w:t>
            </w:r>
          </w:p>
        </w:tc>
        <w:tc>
          <w:tcPr>
            <w:tcW w:w="2104" w:type="dxa"/>
            <w:gridSpan w:val="2"/>
          </w:tcPr>
          <w:p>
            <w:pPr>
              <w:rPr>
                <w:rFonts w:hint="eastAsia" w:ascii="宋体" w:hAnsi="宋体" w:eastAsia="宋体" w:cs="宋体"/>
                <w:sz w:val="21"/>
                <w:szCs w:val="21"/>
              </w:rPr>
            </w:pPr>
            <w:r>
              <w:rPr>
                <w:rFonts w:hint="eastAsia" w:ascii="仿宋_GB2312" w:hAnsi="Times New Roman" w:eastAsia="仿宋_GB2312" w:cs="Times New Roman"/>
                <w:sz w:val="22"/>
              </w:rPr>
              <w:t>GHT-1 GHT-5</w:t>
            </w:r>
          </w:p>
        </w:tc>
        <w:tc>
          <w:tcPr>
            <w:tcW w:w="1400" w:type="dxa"/>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1538" w:type="dxa"/>
            <w:gridSpan w:val="2"/>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rPr>
            </w:pPr>
            <w:r>
              <w:rPr>
                <w:rFonts w:hint="eastAsia" w:ascii="宋体" w:hAnsi="宋体" w:eastAsia="宋体" w:cs="宋体"/>
                <w:sz w:val="21"/>
                <w:szCs w:val="21"/>
              </w:rPr>
              <w:t>6</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轨道板及扣件</w:t>
            </w:r>
          </w:p>
        </w:tc>
        <w:tc>
          <w:tcPr>
            <w:tcW w:w="2104" w:type="dxa"/>
            <w:gridSpan w:val="2"/>
          </w:tcPr>
          <w:p>
            <w:pPr>
              <w:rPr>
                <w:rFonts w:hint="eastAsia" w:ascii="宋体" w:hAnsi="宋体" w:eastAsia="宋体" w:cs="宋体"/>
                <w:sz w:val="21"/>
                <w:szCs w:val="21"/>
              </w:rPr>
            </w:pPr>
            <w:r>
              <w:rPr>
                <w:rFonts w:hint="eastAsia" w:ascii="宋体" w:hAnsi="宋体" w:eastAsia="宋体" w:cs="宋体"/>
                <w:spacing w:val="-20"/>
                <w:sz w:val="21"/>
                <w:szCs w:val="21"/>
              </w:rPr>
              <w:t>CRTSIII型板</w:t>
            </w:r>
            <w:r>
              <w:rPr>
                <w:rFonts w:hint="eastAsia" w:ascii="宋体" w:hAnsi="宋体" w:eastAsia="宋体" w:cs="宋体"/>
                <w:spacing w:val="-20"/>
                <w:sz w:val="21"/>
                <w:szCs w:val="21"/>
                <w:lang w:eastAsia="zh-CN"/>
              </w:rPr>
              <w:t>、</w:t>
            </w:r>
          </w:p>
        </w:tc>
        <w:tc>
          <w:tcPr>
            <w:tcW w:w="1400" w:type="dxa"/>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rPr>
            </w:pPr>
            <w:r>
              <w:rPr>
                <w:rFonts w:hint="eastAsia" w:ascii="宋体" w:hAnsi="宋体" w:eastAsia="宋体" w:cs="宋体"/>
                <w:sz w:val="21"/>
                <w:szCs w:val="21"/>
              </w:rPr>
              <w:t>7</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rPr>
              <w:t>双块式轨枕</w:t>
            </w:r>
            <w:r>
              <w:rPr>
                <w:rFonts w:hint="eastAsia" w:ascii="宋体" w:hAnsi="宋体" w:eastAsia="宋体" w:cs="宋体"/>
                <w:sz w:val="21"/>
                <w:szCs w:val="21"/>
                <w:lang w:eastAsia="zh-CN"/>
              </w:rPr>
              <w:t>及扣件</w:t>
            </w:r>
          </w:p>
        </w:tc>
        <w:tc>
          <w:tcPr>
            <w:tcW w:w="2104" w:type="dxa"/>
            <w:gridSpan w:val="2"/>
          </w:tcPr>
          <w:p>
            <w:pPr>
              <w:rPr>
                <w:rFonts w:hint="eastAsia" w:ascii="宋体" w:hAnsi="宋体" w:eastAsia="宋体" w:cs="宋体"/>
                <w:spacing w:val="-20"/>
                <w:sz w:val="21"/>
                <w:szCs w:val="21"/>
              </w:rPr>
            </w:pPr>
            <w:r>
              <w:rPr>
                <w:rFonts w:hint="eastAsia" w:ascii="宋体" w:hAnsi="宋体" w:eastAsia="宋体" w:cs="宋体"/>
                <w:spacing w:val="-20"/>
                <w:sz w:val="21"/>
                <w:szCs w:val="21"/>
              </w:rPr>
              <w:t>SK-2型</w:t>
            </w:r>
            <w:r>
              <w:rPr>
                <w:rFonts w:hint="eastAsia" w:ascii="宋体" w:hAnsi="宋体" w:eastAsia="宋体" w:cs="宋体"/>
                <w:spacing w:val="-20"/>
                <w:sz w:val="21"/>
                <w:szCs w:val="21"/>
                <w:lang w:eastAsia="zh-CN"/>
              </w:rPr>
              <w:t>、</w:t>
            </w:r>
          </w:p>
        </w:tc>
        <w:tc>
          <w:tcPr>
            <w:tcW w:w="1400" w:type="dxa"/>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11</w:t>
            </w:r>
          </w:p>
        </w:tc>
        <w:tc>
          <w:tcPr>
            <w:tcW w:w="1538" w:type="dxa"/>
            <w:gridSpan w:val="2"/>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8</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rPr>
              <w:t>9号单开道岔</w:t>
            </w:r>
          </w:p>
        </w:tc>
        <w:tc>
          <w:tcPr>
            <w:tcW w:w="2104" w:type="dxa"/>
            <w:gridSpan w:val="2"/>
          </w:tcPr>
          <w:p>
            <w:pPr>
              <w:rPr>
                <w:rFonts w:hint="default" w:ascii="宋体" w:hAnsi="宋体" w:eastAsia="宋体" w:cs="宋体"/>
                <w:spacing w:val="-20"/>
                <w:sz w:val="21"/>
                <w:szCs w:val="21"/>
                <w:lang w:val="en-US" w:eastAsia="zh-CN"/>
              </w:rPr>
            </w:pPr>
            <w:r>
              <w:rPr>
                <w:rFonts w:hint="eastAsia" w:ascii="宋体" w:hAnsi="宋体" w:eastAsia="宋体" w:cs="宋体"/>
                <w:spacing w:val="-20"/>
                <w:sz w:val="21"/>
                <w:szCs w:val="21"/>
              </w:rPr>
              <w:t>60kg/9号单开</w:t>
            </w:r>
            <w:r>
              <w:rPr>
                <w:rFonts w:hint="eastAsia" w:ascii="宋体" w:hAnsi="宋体" w:eastAsia="宋体" w:cs="宋体"/>
                <w:sz w:val="21"/>
                <w:szCs w:val="21"/>
              </w:rPr>
              <w:t>道岔</w:t>
            </w:r>
            <w:r>
              <w:rPr>
                <w:rFonts w:hint="eastAsia" w:ascii="宋体" w:hAnsi="宋体" w:eastAsia="宋体" w:cs="宋体"/>
                <w:sz w:val="21"/>
                <w:szCs w:val="21"/>
                <w:lang w:val="en-US" w:eastAsia="zh-CN"/>
              </w:rPr>
              <w:t>CZ577</w:t>
            </w:r>
          </w:p>
        </w:tc>
        <w:tc>
          <w:tcPr>
            <w:tcW w:w="1400" w:type="dxa"/>
          </w:tcPr>
          <w:p>
            <w:pPr>
              <w:rPr>
                <w:rFonts w:hint="eastAsia" w:ascii="宋体" w:hAnsi="宋体" w:eastAsia="宋体" w:cs="宋体"/>
                <w:sz w:val="21"/>
                <w:szCs w:val="21"/>
                <w:lang w:val="en-US" w:eastAsia="zh-CN"/>
              </w:rPr>
            </w:pPr>
          </w:p>
        </w:tc>
        <w:tc>
          <w:tcPr>
            <w:tcW w:w="1538" w:type="dxa"/>
            <w:gridSpan w:val="2"/>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9</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0级数显轨距尺</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GJC-HTS0W</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万能轨距尺</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TGC-1W</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11</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支距尺</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HTZJC-2</w:t>
            </w:r>
          </w:p>
        </w:tc>
        <w:tc>
          <w:tcPr>
            <w:tcW w:w="1400"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12</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钢轨磨耗测量仪（数显）</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GMC-60</w:t>
            </w:r>
          </w:p>
        </w:tc>
        <w:tc>
          <w:tcPr>
            <w:tcW w:w="1400" w:type="dxa"/>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1538" w:type="dxa"/>
            <w:gridSpan w:val="2"/>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3</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轨温计</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SGW-II</w:t>
            </w:r>
          </w:p>
        </w:tc>
        <w:tc>
          <w:tcPr>
            <w:tcW w:w="1400" w:type="dxa"/>
          </w:tcPr>
          <w:p>
            <w:pPr>
              <w:rPr>
                <w:rFonts w:hint="default" w:ascii="宋体" w:hAnsi="宋体" w:cs="宋体"/>
                <w:sz w:val="21"/>
                <w:szCs w:val="21"/>
                <w:lang w:val="en-US" w:eastAsia="zh-CN"/>
              </w:rPr>
            </w:pPr>
            <w:r>
              <w:rPr>
                <w:rFonts w:hint="eastAsia" w:ascii="宋体" w:hAnsi="宋体" w:cs="宋体"/>
                <w:sz w:val="21"/>
                <w:szCs w:val="21"/>
                <w:lang w:val="en-US" w:eastAsia="zh-CN"/>
              </w:rPr>
              <w:t>1</w:t>
            </w:r>
          </w:p>
        </w:tc>
        <w:tc>
          <w:tcPr>
            <w:tcW w:w="1538" w:type="dxa"/>
            <w:gridSpan w:val="2"/>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4</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辙叉磨耗测量仪</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ZCY-A</w:t>
            </w:r>
          </w:p>
        </w:tc>
        <w:tc>
          <w:tcPr>
            <w:tcW w:w="1400" w:type="dxa"/>
          </w:tcPr>
          <w:p>
            <w:pPr>
              <w:rPr>
                <w:rFonts w:hint="default" w:ascii="宋体" w:hAnsi="宋体" w:cs="宋体"/>
                <w:sz w:val="21"/>
                <w:szCs w:val="21"/>
                <w:lang w:val="en-US" w:eastAsia="zh-CN"/>
              </w:rPr>
            </w:pPr>
            <w:r>
              <w:rPr>
                <w:rFonts w:hint="eastAsia" w:ascii="宋体" w:hAnsi="宋体" w:cs="宋体"/>
                <w:sz w:val="21"/>
                <w:szCs w:val="21"/>
                <w:lang w:val="en-US" w:eastAsia="zh-CN"/>
              </w:rPr>
              <w:t>1</w:t>
            </w:r>
          </w:p>
        </w:tc>
        <w:tc>
          <w:tcPr>
            <w:tcW w:w="1538" w:type="dxa"/>
            <w:gridSpan w:val="2"/>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5</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RTK测量系统</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K1 pro</w:t>
            </w:r>
          </w:p>
        </w:tc>
        <w:tc>
          <w:tcPr>
            <w:tcW w:w="1400" w:type="dxa"/>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16</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电子水准仪</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DL2003AG</w:t>
            </w:r>
          </w:p>
        </w:tc>
        <w:tc>
          <w:tcPr>
            <w:tcW w:w="1400" w:type="dxa"/>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1</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17</w:t>
            </w:r>
          </w:p>
        </w:tc>
        <w:tc>
          <w:tcPr>
            <w:tcW w:w="2821" w:type="dxa"/>
            <w:gridSpan w:val="3"/>
          </w:tcPr>
          <w:p>
            <w:pPr>
              <w:rPr>
                <w:rFonts w:hint="eastAsia" w:ascii="宋体" w:hAnsi="宋体" w:eastAsia="宋体" w:cs="宋体"/>
                <w:sz w:val="21"/>
                <w:szCs w:val="21"/>
                <w:lang w:eastAsia="zh-CN"/>
              </w:rPr>
            </w:pPr>
            <w:r>
              <w:rPr>
                <w:rFonts w:hint="eastAsia" w:ascii="宋体" w:hAnsi="宋体" w:cs="宋体"/>
                <w:sz w:val="21"/>
                <w:szCs w:val="21"/>
                <w:lang w:eastAsia="zh-CN"/>
              </w:rPr>
              <w:t>电子水准仪</w:t>
            </w:r>
          </w:p>
        </w:tc>
        <w:tc>
          <w:tcPr>
            <w:tcW w:w="2104" w:type="dxa"/>
            <w:gridSpan w:val="2"/>
          </w:tcPr>
          <w:p>
            <w:pPr>
              <w:rPr>
                <w:rFonts w:hint="eastAsia" w:ascii="宋体" w:hAnsi="宋体" w:eastAsia="宋体" w:cs="宋体"/>
                <w:sz w:val="21"/>
                <w:szCs w:val="21"/>
              </w:rPr>
            </w:pPr>
            <w:r>
              <w:rPr>
                <w:rFonts w:hint="eastAsia" w:ascii="宋体" w:hAnsi="宋体" w:cs="宋体"/>
                <w:sz w:val="21"/>
                <w:szCs w:val="21"/>
                <w:lang w:val="en-US" w:eastAsia="zh-CN"/>
              </w:rPr>
              <w:t>DINI</w:t>
            </w:r>
            <w:r>
              <w:rPr>
                <w:rFonts w:hint="eastAsia" w:ascii="宋体" w:hAnsi="宋体" w:eastAsia="宋体" w:cs="宋体"/>
                <w:sz w:val="21"/>
                <w:szCs w:val="21"/>
              </w:rPr>
              <w:t>03</w:t>
            </w:r>
          </w:p>
        </w:tc>
        <w:tc>
          <w:tcPr>
            <w:tcW w:w="1400" w:type="dxa"/>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1</w:t>
            </w:r>
          </w:p>
        </w:tc>
        <w:tc>
          <w:tcPr>
            <w:tcW w:w="1538" w:type="dxa"/>
            <w:gridSpan w:val="2"/>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18</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液压起拨道器</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YQB</w:t>
            </w:r>
          </w:p>
        </w:tc>
        <w:tc>
          <w:tcPr>
            <w:tcW w:w="1400" w:type="dxa"/>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19</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内燃捣固机</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ND-4</w:t>
            </w:r>
          </w:p>
        </w:tc>
        <w:tc>
          <w:tcPr>
            <w:tcW w:w="1400" w:type="dxa"/>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20</w:t>
            </w:r>
          </w:p>
        </w:tc>
        <w:tc>
          <w:tcPr>
            <w:tcW w:w="2821" w:type="dxa"/>
            <w:gridSpan w:val="3"/>
          </w:tcPr>
          <w:p>
            <w:pPr>
              <w:rPr>
                <w:rFonts w:hint="eastAsia" w:ascii="宋体" w:hAnsi="宋体" w:eastAsia="宋体" w:cs="宋体"/>
                <w:sz w:val="21"/>
                <w:szCs w:val="21"/>
              </w:rPr>
            </w:pPr>
            <w:r>
              <w:rPr>
                <w:rFonts w:hint="eastAsia" w:ascii="宋体" w:hAnsi="宋体" w:eastAsia="宋体" w:cs="宋体"/>
                <w:sz w:val="21"/>
                <w:szCs w:val="21"/>
              </w:rPr>
              <w:t>手持式内燃冲击螺栓扳手</w:t>
            </w:r>
          </w:p>
        </w:tc>
        <w:tc>
          <w:tcPr>
            <w:tcW w:w="2104" w:type="dxa"/>
            <w:gridSpan w:val="2"/>
          </w:tcPr>
          <w:p>
            <w:pPr>
              <w:rPr>
                <w:rFonts w:hint="eastAsia" w:ascii="宋体" w:hAnsi="宋体" w:eastAsia="宋体" w:cs="宋体"/>
                <w:sz w:val="21"/>
                <w:szCs w:val="21"/>
              </w:rPr>
            </w:pPr>
            <w:r>
              <w:rPr>
                <w:rFonts w:hint="eastAsia" w:ascii="宋体" w:hAnsi="宋体" w:eastAsia="宋体" w:cs="宋体"/>
                <w:sz w:val="21"/>
                <w:szCs w:val="21"/>
              </w:rPr>
              <w:t>ND550</w:t>
            </w:r>
          </w:p>
        </w:tc>
        <w:tc>
          <w:tcPr>
            <w:tcW w:w="1400" w:type="dxa"/>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21</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全站仪</w:t>
            </w:r>
          </w:p>
        </w:tc>
        <w:tc>
          <w:tcPr>
            <w:tcW w:w="2104" w:type="dxa"/>
            <w:gridSpan w:val="2"/>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TS</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16</w:t>
            </w:r>
          </w:p>
        </w:tc>
        <w:tc>
          <w:tcPr>
            <w:tcW w:w="1400" w:type="dxa"/>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eastAsia" w:ascii="宋体" w:hAnsi="宋体" w:cs="宋体"/>
                <w:sz w:val="21"/>
                <w:szCs w:val="21"/>
                <w:lang w:val="en-US" w:eastAsia="zh-CN"/>
              </w:rPr>
            </w:pPr>
            <w:r>
              <w:rPr>
                <w:rFonts w:hint="eastAsia" w:ascii="宋体" w:hAnsi="宋体" w:cs="宋体"/>
                <w:sz w:val="21"/>
                <w:szCs w:val="21"/>
                <w:lang w:val="en-US" w:eastAsia="zh-CN"/>
              </w:rPr>
              <w:t>22</w:t>
            </w:r>
          </w:p>
        </w:tc>
        <w:tc>
          <w:tcPr>
            <w:tcW w:w="2821" w:type="dxa"/>
            <w:gridSpan w:val="3"/>
            <w:vAlign w:val="top"/>
          </w:tcPr>
          <w:p>
            <w:pPr>
              <w:rPr>
                <w:rFonts w:hint="eastAsia" w:ascii="宋体" w:hAnsi="宋体" w:eastAsia="宋体" w:cs="宋体"/>
                <w:sz w:val="21"/>
                <w:szCs w:val="21"/>
                <w:lang w:eastAsia="zh-CN"/>
              </w:rPr>
            </w:pPr>
            <w:r>
              <w:rPr>
                <w:rFonts w:hint="eastAsia" w:ascii="宋体" w:hAnsi="宋体" w:eastAsia="宋体" w:cs="宋体"/>
                <w:sz w:val="21"/>
                <w:szCs w:val="21"/>
              </w:rPr>
              <w:t>电热鼓风干燥箱</w:t>
            </w:r>
          </w:p>
        </w:tc>
        <w:tc>
          <w:tcPr>
            <w:tcW w:w="2104" w:type="dxa"/>
            <w:gridSpan w:val="2"/>
            <w:vAlign w:val="top"/>
          </w:tcPr>
          <w:p>
            <w:pPr>
              <w:rPr>
                <w:rFonts w:hint="eastAsia" w:ascii="宋体" w:hAnsi="宋体" w:eastAsia="宋体" w:cs="宋体"/>
                <w:sz w:val="21"/>
                <w:szCs w:val="21"/>
                <w:lang w:val="en-US" w:eastAsia="zh-CN"/>
              </w:rPr>
            </w:pPr>
            <w:r>
              <w:rPr>
                <w:rFonts w:hint="eastAsia" w:ascii="宋体" w:hAnsi="宋体" w:eastAsia="宋体" w:cs="宋体"/>
                <w:sz w:val="21"/>
                <w:szCs w:val="21"/>
              </w:rPr>
              <w:t>101-2</w:t>
            </w:r>
          </w:p>
        </w:tc>
        <w:tc>
          <w:tcPr>
            <w:tcW w:w="1400" w:type="dxa"/>
            <w:vAlign w:val="top"/>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538" w:type="dxa"/>
            <w:gridSpan w:val="2"/>
            <w:vAlign w:val="top"/>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23</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rPr>
              <w:t>RTK测量系统</w:t>
            </w:r>
          </w:p>
        </w:tc>
        <w:tc>
          <w:tcPr>
            <w:tcW w:w="2104" w:type="dxa"/>
            <w:gridSpan w:val="2"/>
          </w:tcPr>
          <w:p>
            <w:pPr>
              <w:rPr>
                <w:rFonts w:hint="eastAsia" w:ascii="宋体" w:hAnsi="宋体" w:eastAsia="宋体" w:cs="宋体"/>
                <w:sz w:val="21"/>
                <w:szCs w:val="21"/>
                <w:lang w:val="en-US" w:eastAsia="zh-CN"/>
              </w:rPr>
            </w:pPr>
            <w:r>
              <w:rPr>
                <w:rFonts w:hint="eastAsia" w:ascii="宋体" w:hAnsi="宋体" w:eastAsia="宋体" w:cs="宋体"/>
                <w:sz w:val="21"/>
                <w:szCs w:val="21"/>
              </w:rPr>
              <w:t>K</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 </w:t>
            </w:r>
          </w:p>
        </w:tc>
        <w:tc>
          <w:tcPr>
            <w:tcW w:w="1400" w:type="dxa"/>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1</w:t>
            </w:r>
          </w:p>
        </w:tc>
        <w:tc>
          <w:tcPr>
            <w:tcW w:w="1538" w:type="dxa"/>
            <w:gridSpan w:val="2"/>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24</w:t>
            </w:r>
          </w:p>
        </w:tc>
        <w:tc>
          <w:tcPr>
            <w:tcW w:w="2821" w:type="dxa"/>
            <w:gridSpan w:val="3"/>
            <w:vAlign w:val="top"/>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全站仪</w:t>
            </w:r>
          </w:p>
        </w:tc>
        <w:tc>
          <w:tcPr>
            <w:tcW w:w="2104" w:type="dxa"/>
            <w:gridSpan w:val="2"/>
            <w:vAlign w:val="top"/>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KTS-472R</w:t>
            </w:r>
          </w:p>
        </w:tc>
        <w:tc>
          <w:tcPr>
            <w:tcW w:w="1400" w:type="dxa"/>
            <w:vAlign w:val="top"/>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538" w:type="dxa"/>
            <w:gridSpan w:val="2"/>
            <w:vAlign w:val="top"/>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25</w:t>
            </w:r>
          </w:p>
        </w:tc>
        <w:tc>
          <w:tcPr>
            <w:tcW w:w="2821" w:type="dxa"/>
            <w:gridSpan w:val="3"/>
            <w:vAlign w:val="top"/>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全站仪</w:t>
            </w:r>
          </w:p>
        </w:tc>
        <w:tc>
          <w:tcPr>
            <w:tcW w:w="2104" w:type="dxa"/>
            <w:gridSpan w:val="2"/>
            <w:vAlign w:val="top"/>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DTS-200</w:t>
            </w:r>
          </w:p>
        </w:tc>
        <w:tc>
          <w:tcPr>
            <w:tcW w:w="1400" w:type="dxa"/>
            <w:vAlign w:val="top"/>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538" w:type="dxa"/>
            <w:gridSpan w:val="2"/>
            <w:vAlign w:val="top"/>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26</w:t>
            </w:r>
          </w:p>
        </w:tc>
        <w:tc>
          <w:tcPr>
            <w:tcW w:w="2821" w:type="dxa"/>
            <w:gridSpan w:val="3"/>
            <w:vAlign w:val="top"/>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电子经纬仪</w:t>
            </w:r>
          </w:p>
        </w:tc>
        <w:tc>
          <w:tcPr>
            <w:tcW w:w="2104" w:type="dxa"/>
            <w:gridSpan w:val="2"/>
            <w:vAlign w:val="top"/>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DT-2</w:t>
            </w:r>
          </w:p>
        </w:tc>
        <w:tc>
          <w:tcPr>
            <w:tcW w:w="1400" w:type="dxa"/>
            <w:vAlign w:val="top"/>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538" w:type="dxa"/>
            <w:gridSpan w:val="2"/>
            <w:vAlign w:val="top"/>
          </w:tcPr>
          <w:p>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27</w:t>
            </w:r>
          </w:p>
        </w:tc>
        <w:tc>
          <w:tcPr>
            <w:tcW w:w="2821" w:type="dxa"/>
            <w:gridSpan w:val="3"/>
            <w:vAlign w:val="top"/>
          </w:tcPr>
          <w:p>
            <w:pPr>
              <w:rPr>
                <w:rFonts w:hint="eastAsia" w:ascii="宋体" w:hAnsi="宋体" w:eastAsia="宋体" w:cs="宋体"/>
                <w:sz w:val="21"/>
                <w:szCs w:val="21"/>
              </w:rPr>
            </w:pPr>
            <w:r>
              <w:rPr>
                <w:rFonts w:hint="eastAsia" w:ascii="宋体" w:hAnsi="宋体" w:eastAsia="宋体" w:cs="宋体"/>
                <w:sz w:val="21"/>
                <w:szCs w:val="21"/>
                <w:lang w:val="en-US" w:eastAsia="zh-CN"/>
              </w:rPr>
              <w:t>标准电动振筛机</w:t>
            </w:r>
          </w:p>
        </w:tc>
        <w:tc>
          <w:tcPr>
            <w:tcW w:w="2104" w:type="dxa"/>
            <w:gridSpan w:val="2"/>
            <w:vAlign w:val="top"/>
          </w:tcPr>
          <w:p>
            <w:pPr>
              <w:rPr>
                <w:rFonts w:hint="eastAsia" w:ascii="宋体" w:hAnsi="宋体" w:eastAsia="宋体" w:cs="宋体"/>
                <w:sz w:val="21"/>
                <w:szCs w:val="21"/>
              </w:rPr>
            </w:pPr>
            <w:r>
              <w:rPr>
                <w:rFonts w:hint="eastAsia" w:ascii="宋体" w:hAnsi="宋体" w:eastAsia="宋体" w:cs="宋体"/>
                <w:b w:val="0"/>
                <w:bCs w:val="0"/>
                <w:color w:val="auto"/>
                <w:kern w:val="2"/>
                <w:sz w:val="21"/>
                <w:szCs w:val="21"/>
                <w:vertAlign w:val="baseline"/>
                <w:lang w:val="en-US" w:eastAsia="zh-CN" w:bidi="ar-SA"/>
              </w:rPr>
              <w:t>300型</w:t>
            </w:r>
          </w:p>
        </w:tc>
        <w:tc>
          <w:tcPr>
            <w:tcW w:w="1400" w:type="dxa"/>
            <w:vAlign w:val="top"/>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1538" w:type="dxa"/>
            <w:gridSpan w:val="2"/>
            <w:vAlign w:val="top"/>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28</w:t>
            </w:r>
          </w:p>
        </w:tc>
        <w:tc>
          <w:tcPr>
            <w:tcW w:w="2821" w:type="dxa"/>
            <w:gridSpan w:val="3"/>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kern w:val="2"/>
                <w:sz w:val="21"/>
                <w:szCs w:val="21"/>
                <w:vertAlign w:val="baseline"/>
                <w:lang w:val="en-US" w:eastAsia="zh-CN" w:bidi="ar-SA"/>
              </w:rPr>
            </w:pPr>
            <w:r>
              <w:rPr>
                <w:rFonts w:hint="eastAsia" w:ascii="宋体" w:hAnsi="宋体" w:eastAsia="宋体" w:cs="宋体"/>
                <w:b w:val="0"/>
                <w:bCs w:val="0"/>
                <w:color w:val="auto"/>
                <w:kern w:val="2"/>
                <w:sz w:val="21"/>
                <w:szCs w:val="21"/>
                <w:vertAlign w:val="baseline"/>
                <w:lang w:val="en-US" w:eastAsia="zh-CN" w:bidi="ar-SA"/>
              </w:rPr>
              <w:t>混凝土压力试验机</w:t>
            </w:r>
          </w:p>
          <w:p>
            <w:pPr>
              <w:rPr>
                <w:rFonts w:hint="eastAsia" w:ascii="宋体" w:hAnsi="宋体" w:eastAsia="宋体" w:cs="宋体"/>
                <w:sz w:val="21"/>
                <w:szCs w:val="21"/>
              </w:rPr>
            </w:pPr>
          </w:p>
        </w:tc>
        <w:tc>
          <w:tcPr>
            <w:tcW w:w="2104" w:type="dxa"/>
            <w:gridSpan w:val="2"/>
          </w:tcPr>
          <w:p>
            <w:pPr>
              <w:rPr>
                <w:rFonts w:hint="eastAsia" w:ascii="宋体" w:hAnsi="宋体" w:eastAsia="宋体" w:cs="宋体"/>
                <w:sz w:val="21"/>
                <w:szCs w:val="21"/>
              </w:rPr>
            </w:pPr>
            <w:r>
              <w:rPr>
                <w:rFonts w:hint="eastAsia" w:ascii="宋体" w:hAnsi="宋体" w:eastAsia="宋体" w:cs="宋体"/>
                <w:b w:val="0"/>
                <w:bCs w:val="0"/>
                <w:color w:val="auto"/>
                <w:kern w:val="2"/>
                <w:sz w:val="21"/>
                <w:szCs w:val="21"/>
                <w:vertAlign w:val="baseline"/>
                <w:lang w:val="en-US" w:eastAsia="zh-CN" w:bidi="ar-SA"/>
              </w:rPr>
              <w:t>200吨</w:t>
            </w:r>
          </w:p>
        </w:tc>
        <w:tc>
          <w:tcPr>
            <w:tcW w:w="1400" w:type="dxa"/>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1538" w:type="dxa"/>
            <w:gridSpan w:val="2"/>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29</w:t>
            </w:r>
          </w:p>
        </w:tc>
        <w:tc>
          <w:tcPr>
            <w:tcW w:w="2821" w:type="dxa"/>
            <w:gridSpan w:val="3"/>
          </w:tcPr>
          <w:p>
            <w:pPr>
              <w:rPr>
                <w:rFonts w:hint="eastAsia" w:ascii="宋体" w:hAnsi="宋体" w:eastAsia="宋体" w:cs="宋体"/>
                <w:sz w:val="21"/>
                <w:szCs w:val="21"/>
              </w:rPr>
            </w:pPr>
            <w:r>
              <w:rPr>
                <w:rFonts w:hint="eastAsia" w:ascii="宋体" w:hAnsi="宋体" w:eastAsia="宋体" w:cs="宋体"/>
                <w:b w:val="0"/>
                <w:bCs w:val="0"/>
                <w:color w:val="auto"/>
                <w:kern w:val="2"/>
                <w:sz w:val="21"/>
                <w:szCs w:val="21"/>
                <w:vertAlign w:val="baseline"/>
                <w:lang w:val="en-US" w:eastAsia="zh-CN" w:bidi="ar-SA"/>
              </w:rPr>
              <w:t>水泥标准养护箱(湿气养护)箱）</w:t>
            </w:r>
          </w:p>
        </w:tc>
        <w:tc>
          <w:tcPr>
            <w:tcW w:w="2104" w:type="dxa"/>
            <w:gridSpan w:val="2"/>
          </w:tcPr>
          <w:p>
            <w:pPr>
              <w:rPr>
                <w:rFonts w:hint="eastAsia" w:ascii="宋体" w:hAnsi="宋体" w:eastAsia="宋体" w:cs="宋体"/>
                <w:sz w:val="21"/>
                <w:szCs w:val="21"/>
              </w:rPr>
            </w:pPr>
            <w:r>
              <w:rPr>
                <w:rFonts w:hint="eastAsia" w:ascii="宋体" w:hAnsi="宋体" w:eastAsia="宋体" w:cs="宋体"/>
                <w:b w:val="0"/>
                <w:bCs w:val="0"/>
                <w:color w:val="auto"/>
                <w:kern w:val="2"/>
                <w:sz w:val="21"/>
                <w:szCs w:val="21"/>
                <w:vertAlign w:val="baseline"/>
                <w:lang w:val="en-US" w:eastAsia="zh-CN" w:bidi="ar-SA"/>
              </w:rPr>
              <w:t>SBY-32</w:t>
            </w:r>
          </w:p>
        </w:tc>
        <w:tc>
          <w:tcPr>
            <w:tcW w:w="1400" w:type="dxa"/>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1538" w:type="dxa"/>
            <w:gridSpan w:val="2"/>
          </w:tcPr>
          <w:p>
            <w:pPr>
              <w:rPr>
                <w:rFonts w:hint="eastAsia" w:ascii="宋体" w:hAnsi="宋体" w:eastAsia="宋体" w:cs="宋体"/>
                <w:sz w:val="21"/>
                <w:szCs w:val="21"/>
                <w:lang w:val="en-US" w:eastAsia="zh-CN"/>
              </w:rPr>
            </w:pPr>
            <w:r>
              <w:rPr>
                <w:rFonts w:hint="eastAsia" w:ascii="宋体" w:hAnsi="宋体" w:cs="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vAlign w:val="top"/>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30</w:t>
            </w:r>
          </w:p>
        </w:tc>
        <w:tc>
          <w:tcPr>
            <w:tcW w:w="2821" w:type="dxa"/>
            <w:gridSpan w:val="3"/>
          </w:tcPr>
          <w:p>
            <w:pPr>
              <w:rPr>
                <w:rFonts w:hint="eastAsia" w:ascii="宋体" w:hAnsi="宋体" w:eastAsia="宋体" w:cs="宋体"/>
                <w:b w:val="0"/>
                <w:bCs w:val="0"/>
                <w:color w:val="auto"/>
                <w:kern w:val="2"/>
                <w:sz w:val="21"/>
                <w:szCs w:val="21"/>
                <w:vertAlign w:val="baseline"/>
                <w:lang w:val="en-US" w:eastAsia="zh-CN" w:bidi="ar-SA"/>
              </w:rPr>
            </w:pPr>
            <w:r>
              <w:rPr>
                <w:rFonts w:hint="eastAsia" w:ascii="宋体" w:hAnsi="宋体" w:eastAsia="宋体" w:cs="宋体"/>
                <w:b w:val="0"/>
                <w:bCs w:val="0"/>
                <w:color w:val="auto"/>
                <w:kern w:val="2"/>
                <w:sz w:val="21"/>
                <w:szCs w:val="21"/>
                <w:vertAlign w:val="baseline"/>
                <w:lang w:val="en-US" w:eastAsia="zh-CN" w:bidi="ar-SA"/>
              </w:rPr>
              <w:t>行星式水泥胶砂搅拌机</w:t>
            </w:r>
          </w:p>
        </w:tc>
        <w:tc>
          <w:tcPr>
            <w:tcW w:w="2104" w:type="dxa"/>
            <w:gridSpan w:val="2"/>
          </w:tcPr>
          <w:p>
            <w:pPr>
              <w:rPr>
                <w:rFonts w:hint="eastAsia" w:ascii="宋体" w:hAnsi="宋体" w:eastAsia="宋体" w:cs="宋体"/>
                <w:b w:val="0"/>
                <w:bCs w:val="0"/>
                <w:color w:val="auto"/>
                <w:kern w:val="2"/>
                <w:sz w:val="21"/>
                <w:szCs w:val="21"/>
                <w:vertAlign w:val="baseline"/>
                <w:lang w:val="en-US" w:eastAsia="zh-CN" w:bidi="ar-SA"/>
              </w:rPr>
            </w:pPr>
            <w:r>
              <w:rPr>
                <w:rFonts w:hint="eastAsia" w:ascii="宋体" w:hAnsi="宋体" w:eastAsia="宋体" w:cs="宋体"/>
                <w:b w:val="0"/>
                <w:bCs w:val="0"/>
                <w:color w:val="auto"/>
                <w:kern w:val="2"/>
                <w:sz w:val="21"/>
                <w:szCs w:val="21"/>
                <w:vertAlign w:val="baseline"/>
                <w:lang w:val="en-US" w:eastAsia="zh-CN" w:bidi="ar-SA"/>
              </w:rPr>
              <w:t>JJ-5型</w:t>
            </w:r>
          </w:p>
        </w:tc>
        <w:tc>
          <w:tcPr>
            <w:tcW w:w="1400" w:type="dxa"/>
          </w:tcPr>
          <w:p>
            <w:pPr>
              <w:rPr>
                <w:rFonts w:hint="default" w:ascii="宋体" w:hAnsi="宋体" w:cs="宋体"/>
                <w:sz w:val="21"/>
                <w:szCs w:val="21"/>
                <w:lang w:val="en-US" w:eastAsia="zh-CN"/>
              </w:rPr>
            </w:pPr>
            <w:r>
              <w:rPr>
                <w:rFonts w:hint="eastAsia" w:ascii="宋体" w:hAnsi="宋体" w:cs="宋体"/>
                <w:sz w:val="21"/>
                <w:szCs w:val="21"/>
                <w:lang w:val="en-US" w:eastAsia="zh-CN"/>
              </w:rPr>
              <w:t>4</w:t>
            </w:r>
          </w:p>
        </w:tc>
        <w:tc>
          <w:tcPr>
            <w:tcW w:w="1538" w:type="dxa"/>
            <w:gridSpan w:val="2"/>
          </w:tcPr>
          <w:p>
            <w:pPr>
              <w:rPr>
                <w:rFonts w:hint="default" w:ascii="宋体" w:hAnsi="宋体" w:cs="宋体"/>
                <w:sz w:val="21"/>
                <w:szCs w:val="21"/>
                <w:lang w:val="en-US" w:eastAsia="zh-CN"/>
              </w:rPr>
            </w:pPr>
            <w:r>
              <w:rPr>
                <w:rFonts w:hint="eastAsia" w:ascii="宋体" w:hAnsi="宋体" w:cs="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31</w:t>
            </w:r>
          </w:p>
        </w:tc>
        <w:tc>
          <w:tcPr>
            <w:tcW w:w="2821" w:type="dxa"/>
            <w:gridSpan w:val="3"/>
          </w:tcPr>
          <w:p>
            <w:pPr>
              <w:rPr>
                <w:rFonts w:hint="eastAsia" w:ascii="宋体" w:hAnsi="宋体" w:eastAsia="宋体" w:cs="宋体"/>
                <w:b w:val="0"/>
                <w:bCs w:val="0"/>
                <w:color w:val="auto"/>
                <w:kern w:val="2"/>
                <w:sz w:val="21"/>
                <w:szCs w:val="21"/>
                <w:vertAlign w:val="baseline"/>
                <w:lang w:val="en-US" w:eastAsia="zh-CN" w:bidi="ar-SA"/>
              </w:rPr>
            </w:pPr>
            <w:r>
              <w:rPr>
                <w:rFonts w:hint="eastAsia" w:ascii="宋体" w:hAnsi="宋体" w:eastAsia="宋体" w:cs="宋体"/>
                <w:b w:val="0"/>
                <w:bCs w:val="0"/>
                <w:color w:val="auto"/>
                <w:kern w:val="2"/>
                <w:sz w:val="21"/>
                <w:szCs w:val="21"/>
                <w:vertAlign w:val="baseline"/>
                <w:lang w:val="en-US" w:eastAsia="zh-CN" w:bidi="ar-SA"/>
              </w:rPr>
              <w:t>光学水准仪</w:t>
            </w:r>
          </w:p>
        </w:tc>
        <w:tc>
          <w:tcPr>
            <w:tcW w:w="2104" w:type="dxa"/>
            <w:gridSpan w:val="2"/>
          </w:tcPr>
          <w:p>
            <w:pPr>
              <w:rPr>
                <w:rFonts w:hint="eastAsia" w:ascii="宋体" w:hAnsi="宋体" w:eastAsia="宋体" w:cs="宋体"/>
                <w:b w:val="0"/>
                <w:bCs w:val="0"/>
                <w:color w:val="auto"/>
                <w:kern w:val="2"/>
                <w:sz w:val="21"/>
                <w:szCs w:val="21"/>
                <w:vertAlign w:val="baseline"/>
                <w:lang w:val="en-US" w:eastAsia="zh-CN" w:bidi="ar-SA"/>
              </w:rPr>
            </w:pPr>
            <w:r>
              <w:rPr>
                <w:rFonts w:hint="eastAsia" w:ascii="宋体" w:hAnsi="宋体" w:eastAsia="宋体" w:cs="宋体"/>
                <w:b w:val="0"/>
                <w:bCs w:val="0"/>
                <w:color w:val="auto"/>
                <w:kern w:val="2"/>
                <w:sz w:val="21"/>
                <w:szCs w:val="21"/>
                <w:vertAlign w:val="baseline"/>
                <w:lang w:val="en-US" w:eastAsia="zh-CN" w:bidi="ar-SA"/>
              </w:rPr>
              <w:t>KL-90、DSZ</w:t>
            </w:r>
          </w:p>
        </w:tc>
        <w:tc>
          <w:tcPr>
            <w:tcW w:w="1400" w:type="dxa"/>
          </w:tcPr>
          <w:p>
            <w:pPr>
              <w:rPr>
                <w:rFonts w:hint="default" w:ascii="宋体" w:hAnsi="宋体" w:cs="宋体"/>
                <w:sz w:val="21"/>
                <w:szCs w:val="21"/>
                <w:lang w:val="en-US" w:eastAsia="zh-CN"/>
              </w:rPr>
            </w:pPr>
            <w:r>
              <w:rPr>
                <w:rFonts w:hint="eastAsia" w:ascii="宋体" w:hAnsi="宋体" w:cs="宋体"/>
                <w:sz w:val="21"/>
                <w:szCs w:val="21"/>
                <w:lang w:val="en-US" w:eastAsia="zh-CN"/>
              </w:rPr>
              <w:t>10</w:t>
            </w:r>
          </w:p>
        </w:tc>
        <w:tc>
          <w:tcPr>
            <w:tcW w:w="1538" w:type="dxa"/>
            <w:gridSpan w:val="2"/>
          </w:tcPr>
          <w:p>
            <w:pPr>
              <w:rPr>
                <w:rFonts w:hint="default" w:ascii="宋体" w:hAnsi="宋体" w:cs="宋体"/>
                <w:sz w:val="21"/>
                <w:szCs w:val="21"/>
                <w:lang w:val="en-US" w:eastAsia="zh-CN"/>
              </w:rPr>
            </w:pPr>
            <w:r>
              <w:rPr>
                <w:rFonts w:hint="eastAsia" w:ascii="宋体" w:hAnsi="宋体" w:cs="宋体"/>
                <w:sz w:val="21"/>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32</w:t>
            </w:r>
          </w:p>
        </w:tc>
        <w:tc>
          <w:tcPr>
            <w:tcW w:w="2821" w:type="dxa"/>
            <w:gridSpan w:val="3"/>
          </w:tcPr>
          <w:p>
            <w:pPr>
              <w:rPr>
                <w:rFonts w:hint="default" w:ascii="宋体" w:hAnsi="宋体" w:eastAsia="宋体" w:cs="宋体"/>
                <w:b w:val="0"/>
                <w:bCs w:val="0"/>
                <w:color w:val="auto"/>
                <w:kern w:val="2"/>
                <w:sz w:val="21"/>
                <w:szCs w:val="21"/>
                <w:vertAlign w:val="baseline"/>
                <w:lang w:val="en-US" w:eastAsia="zh-CN" w:bidi="ar-SA"/>
              </w:rPr>
            </w:pPr>
            <w:r>
              <w:rPr>
                <w:rFonts w:hint="eastAsia" w:ascii="宋体" w:hAnsi="宋体" w:eastAsia="宋体" w:cs="宋体"/>
                <w:b w:val="0"/>
                <w:bCs w:val="0"/>
                <w:color w:val="auto"/>
                <w:kern w:val="2"/>
                <w:sz w:val="21"/>
                <w:szCs w:val="21"/>
                <w:vertAlign w:val="baseline"/>
                <w:lang w:val="en-US" w:eastAsia="zh-CN" w:bidi="ar-SA"/>
              </w:rPr>
              <w:t>BIM土建计量软件</w:t>
            </w:r>
          </w:p>
        </w:tc>
        <w:tc>
          <w:tcPr>
            <w:tcW w:w="2104" w:type="dxa"/>
            <w:gridSpan w:val="2"/>
          </w:tcPr>
          <w:p>
            <w:pPr>
              <w:rPr>
                <w:rFonts w:hint="eastAsia" w:ascii="宋体" w:hAnsi="宋体" w:eastAsia="宋体" w:cs="宋体"/>
                <w:b w:val="0"/>
                <w:bCs w:val="0"/>
                <w:color w:val="auto"/>
                <w:kern w:val="2"/>
                <w:sz w:val="21"/>
                <w:szCs w:val="21"/>
                <w:vertAlign w:val="baseline"/>
                <w:lang w:val="en-US" w:eastAsia="zh-CN" w:bidi="ar-SA"/>
              </w:rPr>
            </w:pPr>
            <w:r>
              <w:rPr>
                <w:rFonts w:hint="eastAsia" w:ascii="宋体" w:hAnsi="宋体" w:eastAsia="宋体" w:cs="宋体"/>
                <w:b w:val="0"/>
                <w:bCs w:val="0"/>
                <w:color w:val="auto"/>
                <w:kern w:val="2"/>
                <w:sz w:val="21"/>
                <w:szCs w:val="21"/>
                <w:vertAlign w:val="baseline"/>
                <w:lang w:val="en-US" w:eastAsia="zh-CN" w:bidi="ar-SA"/>
              </w:rPr>
              <w:t>V1.0.25</w:t>
            </w:r>
          </w:p>
        </w:tc>
        <w:tc>
          <w:tcPr>
            <w:tcW w:w="1400" w:type="dxa"/>
          </w:tcPr>
          <w:p>
            <w:pPr>
              <w:rPr>
                <w:rFonts w:hint="default" w:ascii="宋体" w:hAnsi="宋体" w:cs="宋体"/>
                <w:sz w:val="21"/>
                <w:szCs w:val="21"/>
                <w:lang w:val="en-US" w:eastAsia="zh-CN"/>
              </w:rPr>
            </w:pPr>
            <w:r>
              <w:rPr>
                <w:rFonts w:hint="eastAsia" w:ascii="宋体" w:hAnsi="宋体" w:cs="宋体"/>
                <w:sz w:val="21"/>
                <w:szCs w:val="21"/>
                <w:lang w:val="en-US" w:eastAsia="zh-CN"/>
              </w:rPr>
              <w:t>50</w:t>
            </w:r>
          </w:p>
        </w:tc>
        <w:tc>
          <w:tcPr>
            <w:tcW w:w="1538" w:type="dxa"/>
            <w:gridSpan w:val="2"/>
          </w:tcPr>
          <w:p>
            <w:pPr>
              <w:rPr>
                <w:rFonts w:hint="default" w:ascii="宋体" w:hAnsi="宋体" w:cs="宋体"/>
                <w:sz w:val="21"/>
                <w:szCs w:val="21"/>
                <w:lang w:val="en-US" w:eastAsia="zh-CN"/>
              </w:rPr>
            </w:pPr>
            <w:r>
              <w:rPr>
                <w:rFonts w:hint="eastAsia" w:ascii="宋体" w:hAnsi="宋体" w:cs="宋体"/>
                <w:sz w:val="21"/>
                <w:szCs w:val="21"/>
                <w:lang w:val="en-US" w:eastAsia="zh-C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trPr>
        <w:tc>
          <w:tcPr>
            <w:tcW w:w="732" w:type="dxa"/>
            <w:vMerge w:val="restart"/>
            <w:vAlign w:val="center"/>
          </w:tcPr>
          <w:p>
            <w:pPr>
              <w:jc w:val="both"/>
              <w:rPr>
                <w:rFonts w:hint="eastAsia" w:ascii="宋体" w:hAnsi="宋体" w:eastAsia="宋体" w:cs="宋体"/>
                <w:sz w:val="21"/>
                <w:szCs w:val="21"/>
              </w:rPr>
            </w:pPr>
            <w:r>
              <w:rPr>
                <w:rFonts w:hint="eastAsia" w:ascii="宋体" w:hAnsi="宋体" w:eastAsia="宋体" w:cs="宋体"/>
                <w:sz w:val="21"/>
                <w:szCs w:val="21"/>
              </w:rPr>
              <w:t>专业实习实训基地情况</w:t>
            </w:r>
          </w:p>
        </w:tc>
        <w:tc>
          <w:tcPr>
            <w:tcW w:w="644" w:type="dxa"/>
            <w:tcBorders>
              <w:top w:val="single" w:color="auto" w:sz="4" w:space="0"/>
            </w:tcBorders>
            <w:vAlign w:val="center"/>
          </w:tcPr>
          <w:p>
            <w:pPr>
              <w:jc w:val="both"/>
              <w:rPr>
                <w:rFonts w:hint="eastAsia" w:ascii="宋体" w:hAnsi="宋体" w:eastAsia="宋体" w:cs="宋体"/>
                <w:spacing w:val="-11"/>
                <w:sz w:val="21"/>
                <w:szCs w:val="21"/>
              </w:rPr>
            </w:pPr>
            <w:r>
              <w:rPr>
                <w:rFonts w:hint="eastAsia" w:ascii="宋体" w:hAnsi="宋体" w:eastAsia="宋体" w:cs="宋体"/>
                <w:spacing w:val="-11"/>
                <w:sz w:val="21"/>
                <w:szCs w:val="21"/>
              </w:rPr>
              <w:t>序号</w:t>
            </w:r>
          </w:p>
        </w:tc>
        <w:tc>
          <w:tcPr>
            <w:tcW w:w="2821" w:type="dxa"/>
            <w:gridSpan w:val="3"/>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实训基地名称</w:t>
            </w:r>
          </w:p>
        </w:tc>
        <w:tc>
          <w:tcPr>
            <w:tcW w:w="2104" w:type="dxa"/>
            <w:gridSpan w:val="2"/>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合作单位</w:t>
            </w:r>
          </w:p>
        </w:tc>
        <w:tc>
          <w:tcPr>
            <w:tcW w:w="1400" w:type="dxa"/>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校内</w:t>
            </w:r>
            <w:r>
              <w:rPr>
                <w:rFonts w:hint="eastAsia" w:ascii="宋体" w:hAnsi="宋体" w:eastAsia="宋体" w:cs="宋体"/>
                <w:b/>
                <w:spacing w:val="-11"/>
                <w:sz w:val="21"/>
                <w:szCs w:val="21"/>
              </w:rPr>
              <w:t>/</w:t>
            </w:r>
            <w:r>
              <w:rPr>
                <w:rFonts w:hint="eastAsia" w:ascii="宋体" w:hAnsi="宋体" w:eastAsia="宋体" w:cs="宋体"/>
                <w:spacing w:val="-11"/>
                <w:sz w:val="21"/>
                <w:szCs w:val="21"/>
              </w:rPr>
              <w:t>外</w:t>
            </w:r>
          </w:p>
        </w:tc>
        <w:tc>
          <w:tcPr>
            <w:tcW w:w="1538" w:type="dxa"/>
            <w:gridSpan w:val="2"/>
            <w:tcBorders>
              <w:top w:val="single" w:color="auto" w:sz="4" w:space="0"/>
            </w:tcBorders>
            <w:vAlign w:val="center"/>
          </w:tcPr>
          <w:p>
            <w:pPr>
              <w:jc w:val="center"/>
              <w:rPr>
                <w:rFonts w:hint="eastAsia" w:ascii="宋体" w:hAnsi="宋体" w:eastAsia="宋体" w:cs="宋体"/>
                <w:spacing w:val="-11"/>
                <w:sz w:val="21"/>
                <w:szCs w:val="21"/>
              </w:rPr>
            </w:pPr>
            <w:r>
              <w:rPr>
                <w:rFonts w:hint="eastAsia" w:ascii="宋体" w:hAnsi="宋体" w:eastAsia="宋体" w:cs="宋体"/>
                <w:spacing w:val="-11"/>
                <w:sz w:val="21"/>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轨道综合实训场</w:t>
            </w:r>
          </w:p>
        </w:tc>
        <w:tc>
          <w:tcPr>
            <w:tcW w:w="2104" w:type="dxa"/>
            <w:gridSpan w:val="2"/>
          </w:tcPr>
          <w:p>
            <w:pPr>
              <w:rPr>
                <w:rFonts w:hint="eastAsia" w:ascii="宋体" w:hAnsi="宋体" w:eastAsia="宋体" w:cs="宋体"/>
                <w:sz w:val="21"/>
                <w:szCs w:val="21"/>
              </w:rPr>
            </w:pPr>
          </w:p>
        </w:tc>
        <w:tc>
          <w:tcPr>
            <w:tcW w:w="1400"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校内</w:t>
            </w:r>
          </w:p>
        </w:tc>
        <w:tc>
          <w:tcPr>
            <w:tcW w:w="1538" w:type="dxa"/>
            <w:gridSpan w:val="2"/>
          </w:tcPr>
          <w:p>
            <w:pPr>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线路设备认知检查</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修理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轨道精测精调实训室</w:t>
            </w:r>
          </w:p>
        </w:tc>
        <w:tc>
          <w:tcPr>
            <w:tcW w:w="2104" w:type="dxa"/>
            <w:gridSpan w:val="2"/>
          </w:tcPr>
          <w:p>
            <w:pPr>
              <w:rPr>
                <w:rFonts w:hint="eastAsia" w:ascii="宋体" w:hAnsi="宋体" w:eastAsia="宋体" w:cs="宋体"/>
                <w:sz w:val="21"/>
                <w:szCs w:val="21"/>
              </w:rPr>
            </w:pPr>
          </w:p>
        </w:tc>
        <w:tc>
          <w:tcPr>
            <w:tcW w:w="1400"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校内</w:t>
            </w:r>
          </w:p>
        </w:tc>
        <w:tc>
          <w:tcPr>
            <w:tcW w:w="1538" w:type="dxa"/>
            <w:gridSpan w:val="2"/>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轨道静态检测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钢轨探伤实训室</w:t>
            </w:r>
          </w:p>
        </w:tc>
        <w:tc>
          <w:tcPr>
            <w:tcW w:w="2104" w:type="dxa"/>
            <w:gridSpan w:val="2"/>
          </w:tcPr>
          <w:p>
            <w:pPr>
              <w:rPr>
                <w:rFonts w:hint="eastAsia" w:ascii="宋体" w:hAnsi="宋体" w:eastAsia="宋体" w:cs="宋体"/>
                <w:sz w:val="21"/>
                <w:szCs w:val="21"/>
              </w:rPr>
            </w:pPr>
          </w:p>
        </w:tc>
        <w:tc>
          <w:tcPr>
            <w:tcW w:w="1400"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校内</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eastAsia="zh-CN"/>
              </w:rPr>
              <w:t>钢轨探伤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工务仪器实训室</w:t>
            </w:r>
          </w:p>
        </w:tc>
        <w:tc>
          <w:tcPr>
            <w:tcW w:w="2104" w:type="dxa"/>
            <w:gridSpan w:val="2"/>
          </w:tcPr>
          <w:p>
            <w:pPr>
              <w:rPr>
                <w:rFonts w:hint="eastAsia" w:ascii="宋体" w:hAnsi="宋体" w:eastAsia="宋体" w:cs="宋体"/>
                <w:sz w:val="21"/>
                <w:szCs w:val="21"/>
              </w:rPr>
            </w:pPr>
          </w:p>
        </w:tc>
        <w:tc>
          <w:tcPr>
            <w:tcW w:w="1400"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校内</w:t>
            </w:r>
          </w:p>
        </w:tc>
        <w:tc>
          <w:tcPr>
            <w:tcW w:w="1538" w:type="dxa"/>
            <w:gridSpan w:val="2"/>
          </w:tcPr>
          <w:p>
            <w:pPr>
              <w:rPr>
                <w:rFonts w:hint="eastAsia" w:ascii="宋体" w:hAnsi="宋体" w:eastAsia="宋体" w:cs="宋体"/>
                <w:sz w:val="21"/>
                <w:szCs w:val="21"/>
              </w:rPr>
            </w:pPr>
            <w:r>
              <w:rPr>
                <w:rFonts w:hint="eastAsia" w:ascii="宋体" w:hAnsi="宋体" w:eastAsia="宋体" w:cs="宋体"/>
                <w:sz w:val="21"/>
                <w:szCs w:val="21"/>
                <w:lang w:eastAsia="zh-CN"/>
              </w:rPr>
              <w:t>线路工</w:t>
            </w:r>
            <w:r>
              <w:rPr>
                <w:rFonts w:hint="eastAsia" w:ascii="宋体" w:hAnsi="宋体" w:cs="宋体"/>
                <w:sz w:val="21"/>
                <w:szCs w:val="21"/>
                <w:lang w:eastAsia="zh-CN"/>
              </w:rPr>
              <w:t>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工程测量实训室</w:t>
            </w:r>
          </w:p>
        </w:tc>
        <w:tc>
          <w:tcPr>
            <w:tcW w:w="2104" w:type="dxa"/>
            <w:gridSpan w:val="2"/>
          </w:tcPr>
          <w:p>
            <w:pPr>
              <w:rPr>
                <w:rFonts w:hint="eastAsia" w:ascii="宋体" w:hAnsi="宋体" w:eastAsia="宋体" w:cs="宋体"/>
                <w:sz w:val="21"/>
                <w:szCs w:val="21"/>
              </w:rPr>
            </w:pPr>
          </w:p>
        </w:tc>
        <w:tc>
          <w:tcPr>
            <w:tcW w:w="1400"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校内</w:t>
            </w:r>
          </w:p>
        </w:tc>
        <w:tc>
          <w:tcPr>
            <w:tcW w:w="1538" w:type="dxa"/>
            <w:gridSpan w:val="2"/>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铁路工程测量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工程材料实训室</w:t>
            </w:r>
          </w:p>
        </w:tc>
        <w:tc>
          <w:tcPr>
            <w:tcW w:w="2104" w:type="dxa"/>
            <w:gridSpan w:val="2"/>
          </w:tcPr>
          <w:p>
            <w:pPr>
              <w:rPr>
                <w:rFonts w:hint="eastAsia" w:ascii="宋体" w:hAnsi="宋体" w:eastAsia="宋体" w:cs="宋体"/>
                <w:sz w:val="21"/>
                <w:szCs w:val="21"/>
              </w:rPr>
            </w:pPr>
          </w:p>
        </w:tc>
        <w:tc>
          <w:tcPr>
            <w:tcW w:w="1400"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校内</w:t>
            </w:r>
          </w:p>
        </w:tc>
        <w:tc>
          <w:tcPr>
            <w:tcW w:w="1538" w:type="dxa"/>
            <w:gridSpan w:val="2"/>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工程材料试验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821" w:type="dxa"/>
            <w:gridSpan w:val="3"/>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工程制图实训室</w:t>
            </w:r>
          </w:p>
        </w:tc>
        <w:tc>
          <w:tcPr>
            <w:tcW w:w="2104" w:type="dxa"/>
            <w:gridSpan w:val="2"/>
          </w:tcPr>
          <w:p>
            <w:pPr>
              <w:rPr>
                <w:rFonts w:hint="eastAsia" w:ascii="宋体" w:hAnsi="宋体" w:eastAsia="宋体" w:cs="宋体"/>
                <w:sz w:val="21"/>
                <w:szCs w:val="21"/>
              </w:rPr>
            </w:pPr>
          </w:p>
        </w:tc>
        <w:tc>
          <w:tcPr>
            <w:tcW w:w="1400"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校内</w:t>
            </w:r>
          </w:p>
        </w:tc>
        <w:tc>
          <w:tcPr>
            <w:tcW w:w="1538" w:type="dxa"/>
            <w:gridSpan w:val="2"/>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工程制图与识图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821" w:type="dxa"/>
            <w:gridSpan w:val="3"/>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BIM技术实训室</w:t>
            </w:r>
          </w:p>
        </w:tc>
        <w:tc>
          <w:tcPr>
            <w:tcW w:w="2104" w:type="dxa"/>
            <w:gridSpan w:val="2"/>
          </w:tcPr>
          <w:p>
            <w:pPr>
              <w:rPr>
                <w:rFonts w:hint="eastAsia" w:ascii="宋体" w:hAnsi="宋体" w:eastAsia="宋体" w:cs="宋体"/>
                <w:sz w:val="21"/>
                <w:szCs w:val="21"/>
                <w:lang w:eastAsia="zh-CN"/>
              </w:rPr>
            </w:pPr>
            <w:r>
              <w:rPr>
                <w:rFonts w:hint="eastAsia" w:ascii="宋体" w:hAnsi="宋体" w:cs="宋体"/>
                <w:sz w:val="21"/>
                <w:szCs w:val="21"/>
                <w:lang w:eastAsia="zh-CN"/>
              </w:rPr>
              <w:t>造价咨询公司</w:t>
            </w:r>
          </w:p>
        </w:tc>
        <w:tc>
          <w:tcPr>
            <w:tcW w:w="1400" w:type="dxa"/>
          </w:tcPr>
          <w:p>
            <w:pPr>
              <w:jc w:val="center"/>
              <w:rPr>
                <w:rFonts w:hint="eastAsia" w:ascii="宋体" w:hAnsi="宋体" w:eastAsia="宋体" w:cs="宋体"/>
                <w:sz w:val="21"/>
                <w:szCs w:val="21"/>
                <w:lang w:eastAsia="zh-CN"/>
              </w:rPr>
            </w:pPr>
            <w:r>
              <w:rPr>
                <w:rFonts w:hint="eastAsia" w:ascii="宋体" w:hAnsi="宋体" w:cs="宋体"/>
                <w:sz w:val="21"/>
                <w:szCs w:val="21"/>
                <w:lang w:eastAsia="zh-CN"/>
              </w:rPr>
              <w:t>校内</w:t>
            </w:r>
          </w:p>
        </w:tc>
        <w:tc>
          <w:tcPr>
            <w:tcW w:w="1538" w:type="dxa"/>
            <w:gridSpan w:val="2"/>
          </w:tcPr>
          <w:p>
            <w:pPr>
              <w:rPr>
                <w:rFonts w:hint="default" w:ascii="宋体" w:hAnsi="宋体" w:eastAsia="宋体" w:cs="宋体"/>
                <w:sz w:val="21"/>
                <w:szCs w:val="21"/>
                <w:lang w:val="en-US" w:eastAsia="zh-CN"/>
              </w:rPr>
            </w:pPr>
            <w:r>
              <w:rPr>
                <w:rFonts w:hint="eastAsia" w:ascii="宋体" w:hAnsi="宋体" w:cs="宋体"/>
                <w:sz w:val="21"/>
                <w:szCs w:val="21"/>
                <w:lang w:val="en-US" w:eastAsia="zh-CN"/>
              </w:rPr>
              <w:t>BIM建模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9</w:t>
            </w:r>
          </w:p>
        </w:tc>
        <w:tc>
          <w:tcPr>
            <w:tcW w:w="2821" w:type="dxa"/>
            <w:gridSpan w:val="3"/>
          </w:tcPr>
          <w:p>
            <w:pPr>
              <w:rPr>
                <w:rFonts w:hint="eastAsia" w:ascii="宋体" w:hAnsi="宋体" w:cs="宋体"/>
                <w:sz w:val="21"/>
                <w:szCs w:val="21"/>
                <w:lang w:val="en-US" w:eastAsia="zh-CN"/>
              </w:rPr>
            </w:pPr>
            <w:r>
              <w:rPr>
                <w:rFonts w:hint="eastAsia" w:ascii="宋体" w:hAnsi="宋体" w:cs="宋体"/>
                <w:sz w:val="21"/>
                <w:szCs w:val="21"/>
                <w:lang w:val="en-US" w:eastAsia="zh-CN"/>
              </w:rPr>
              <w:t>线路工实训基地</w:t>
            </w:r>
          </w:p>
        </w:tc>
        <w:tc>
          <w:tcPr>
            <w:tcW w:w="2104" w:type="dxa"/>
            <w:gridSpan w:val="2"/>
          </w:tcPr>
          <w:p>
            <w:pPr>
              <w:rPr>
                <w:rFonts w:hint="eastAsia" w:ascii="宋体" w:hAnsi="宋体" w:eastAsia="宋体" w:cs="宋体"/>
                <w:sz w:val="21"/>
                <w:szCs w:val="21"/>
              </w:rPr>
            </w:pPr>
            <w:r>
              <w:rPr>
                <w:rFonts w:hint="eastAsia" w:ascii="宋体" w:hAnsi="宋体" w:cs="宋体"/>
                <w:sz w:val="21"/>
                <w:szCs w:val="21"/>
                <w:lang w:val="en-US" w:eastAsia="zh-CN"/>
              </w:rPr>
              <w:t>太原高铁工务段</w:t>
            </w:r>
          </w:p>
        </w:tc>
        <w:tc>
          <w:tcPr>
            <w:tcW w:w="1400" w:type="dxa"/>
          </w:tcPr>
          <w:p>
            <w:pPr>
              <w:jc w:val="center"/>
              <w:rPr>
                <w:rFonts w:hint="eastAsia" w:ascii="宋体" w:hAnsi="宋体" w:cs="宋体"/>
                <w:sz w:val="21"/>
                <w:szCs w:val="21"/>
                <w:lang w:eastAsia="zh-CN"/>
              </w:rPr>
            </w:pPr>
            <w:r>
              <w:rPr>
                <w:rFonts w:hint="eastAsia" w:ascii="宋体" w:hAnsi="宋体" w:cs="宋体"/>
                <w:sz w:val="21"/>
                <w:szCs w:val="21"/>
                <w:lang w:eastAsia="zh-CN"/>
              </w:rPr>
              <w:t>校外</w:t>
            </w:r>
          </w:p>
        </w:tc>
        <w:tc>
          <w:tcPr>
            <w:tcW w:w="1538" w:type="dxa"/>
            <w:gridSpan w:val="2"/>
          </w:tcPr>
          <w:p>
            <w:pPr>
              <w:rPr>
                <w:rFonts w:hint="eastAsia" w:ascii="宋体" w:hAnsi="宋体" w:cs="宋体"/>
                <w:sz w:val="21"/>
                <w:szCs w:val="21"/>
                <w:lang w:val="en-US" w:eastAsia="zh-CN"/>
              </w:rPr>
            </w:pPr>
            <w:r>
              <w:rPr>
                <w:rFonts w:hint="eastAsia" w:ascii="宋体" w:hAnsi="宋体" w:cs="宋体"/>
                <w:sz w:val="21"/>
                <w:szCs w:val="21"/>
                <w:lang w:val="en-US" w:eastAsia="zh-CN"/>
              </w:rPr>
              <w:t>铁路工务实训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exact"/>
        </w:trPr>
        <w:tc>
          <w:tcPr>
            <w:tcW w:w="732" w:type="dxa"/>
            <w:vMerge w:val="continue"/>
          </w:tcPr>
          <w:p>
            <w:pPr>
              <w:rPr>
                <w:rFonts w:hint="eastAsia" w:ascii="宋体" w:hAnsi="宋体" w:eastAsia="宋体" w:cs="宋体"/>
                <w:sz w:val="21"/>
                <w:szCs w:val="21"/>
              </w:rPr>
            </w:pPr>
          </w:p>
        </w:tc>
        <w:tc>
          <w:tcPr>
            <w:tcW w:w="644" w:type="dxa"/>
          </w:tcPr>
          <w:p>
            <w:pPr>
              <w:jc w:val="center"/>
              <w:rPr>
                <w:rFonts w:hint="default" w:ascii="宋体" w:hAnsi="宋体" w:cs="宋体"/>
                <w:sz w:val="21"/>
                <w:szCs w:val="21"/>
                <w:lang w:val="en-US" w:eastAsia="zh-CN"/>
              </w:rPr>
            </w:pPr>
            <w:r>
              <w:rPr>
                <w:rFonts w:hint="eastAsia" w:ascii="宋体" w:hAnsi="宋体" w:cs="宋体"/>
                <w:sz w:val="21"/>
                <w:szCs w:val="21"/>
                <w:lang w:val="en-US" w:eastAsia="zh-CN"/>
              </w:rPr>
              <w:t>10</w:t>
            </w:r>
          </w:p>
        </w:tc>
        <w:tc>
          <w:tcPr>
            <w:tcW w:w="2821" w:type="dxa"/>
            <w:gridSpan w:val="3"/>
          </w:tcPr>
          <w:p>
            <w:pPr>
              <w:rPr>
                <w:rFonts w:hint="eastAsia" w:ascii="宋体" w:hAnsi="宋体" w:cs="宋体"/>
                <w:sz w:val="21"/>
                <w:szCs w:val="21"/>
                <w:lang w:val="en-US" w:eastAsia="zh-CN"/>
              </w:rPr>
            </w:pPr>
            <w:r>
              <w:rPr>
                <w:rFonts w:hint="eastAsia" w:ascii="宋体" w:hAnsi="宋体" w:cs="宋体"/>
                <w:sz w:val="21"/>
                <w:szCs w:val="21"/>
                <w:lang w:val="en-US" w:eastAsia="zh-CN"/>
              </w:rPr>
              <w:t>建筑施工、桥隧施工</w:t>
            </w:r>
          </w:p>
        </w:tc>
        <w:tc>
          <w:tcPr>
            <w:tcW w:w="2104" w:type="dxa"/>
            <w:gridSpan w:val="2"/>
          </w:tcPr>
          <w:p>
            <w:pPr>
              <w:rPr>
                <w:rFonts w:hint="eastAsia" w:ascii="宋体" w:hAnsi="宋体" w:eastAsia="宋体" w:cs="宋体"/>
                <w:sz w:val="21"/>
                <w:szCs w:val="21"/>
              </w:rPr>
            </w:pPr>
            <w:r>
              <w:rPr>
                <w:rFonts w:hint="eastAsia" w:ascii="宋体" w:hAnsi="宋体" w:cs="宋体"/>
                <w:sz w:val="21"/>
                <w:szCs w:val="21"/>
                <w:lang w:val="en-US" w:eastAsia="zh-CN"/>
              </w:rPr>
              <w:t>山西交通建设监理公司各监理办、中铁十二局各项目部、各类施工单位</w:t>
            </w:r>
          </w:p>
        </w:tc>
        <w:tc>
          <w:tcPr>
            <w:tcW w:w="1400" w:type="dxa"/>
          </w:tcPr>
          <w:p>
            <w:pPr>
              <w:jc w:val="center"/>
              <w:rPr>
                <w:rFonts w:hint="eastAsia" w:ascii="宋体" w:hAnsi="宋体" w:cs="宋体"/>
                <w:sz w:val="21"/>
                <w:szCs w:val="21"/>
                <w:lang w:eastAsia="zh-CN"/>
              </w:rPr>
            </w:pPr>
            <w:r>
              <w:rPr>
                <w:rFonts w:hint="eastAsia" w:ascii="宋体" w:hAnsi="宋体" w:cs="宋体"/>
                <w:sz w:val="21"/>
                <w:szCs w:val="21"/>
                <w:lang w:eastAsia="zh-CN"/>
              </w:rPr>
              <w:t>校外</w:t>
            </w:r>
          </w:p>
        </w:tc>
        <w:tc>
          <w:tcPr>
            <w:tcW w:w="1538" w:type="dxa"/>
            <w:gridSpan w:val="2"/>
          </w:tcPr>
          <w:p>
            <w:pPr>
              <w:rPr>
                <w:rFonts w:hint="eastAsia" w:ascii="宋体" w:hAnsi="宋体" w:cs="宋体"/>
                <w:sz w:val="21"/>
                <w:szCs w:val="21"/>
                <w:lang w:val="en-US" w:eastAsia="zh-CN"/>
              </w:rPr>
            </w:pPr>
            <w:r>
              <w:rPr>
                <w:rFonts w:hint="eastAsia" w:ascii="宋体" w:hAnsi="宋体" w:cs="宋体"/>
                <w:sz w:val="21"/>
                <w:szCs w:val="21"/>
                <w:lang w:val="en-US" w:eastAsia="zh-CN"/>
              </w:rPr>
              <w:t>认识实习、顶岗实习</w:t>
            </w:r>
          </w:p>
        </w:tc>
      </w:tr>
    </w:tbl>
    <w:p>
      <w:pPr>
        <w:widowControl w:val="0"/>
        <w:numPr>
          <w:ilvl w:val="0"/>
          <w:numId w:val="0"/>
        </w:numPr>
        <w:spacing w:line="360" w:lineRule="auto"/>
        <w:jc w:val="center"/>
        <w:rPr>
          <w:b/>
          <w:sz w:val="32"/>
          <w:szCs w:val="32"/>
        </w:rPr>
      </w:pPr>
    </w:p>
    <w:p>
      <w:pPr>
        <w:pStyle w:val="2"/>
        <w:ind w:left="0" w:leftChars="0" w:firstLine="0" w:firstLineChars="0"/>
        <w:rPr>
          <w:b/>
          <w:sz w:val="32"/>
          <w:szCs w:val="32"/>
        </w:rPr>
      </w:pPr>
    </w:p>
    <w:p>
      <w:pPr>
        <w:pStyle w:val="2"/>
        <w:rPr>
          <w:b/>
          <w:sz w:val="32"/>
          <w:szCs w:val="32"/>
        </w:rPr>
      </w:pPr>
    </w:p>
    <w:p>
      <w:pPr>
        <w:pStyle w:val="2"/>
        <w:rPr>
          <w:b/>
          <w:sz w:val="32"/>
          <w:szCs w:val="32"/>
        </w:rPr>
      </w:pPr>
    </w:p>
    <w:p>
      <w:pPr>
        <w:pStyle w:val="2"/>
        <w:rPr>
          <w:b/>
          <w:sz w:val="32"/>
          <w:szCs w:val="32"/>
        </w:rPr>
      </w:pPr>
    </w:p>
    <w:p>
      <w:pPr>
        <w:pStyle w:val="2"/>
        <w:rPr>
          <w:b/>
          <w:sz w:val="32"/>
          <w:szCs w:val="32"/>
        </w:rPr>
      </w:pPr>
    </w:p>
    <w:p>
      <w:pPr>
        <w:pStyle w:val="2"/>
        <w:rPr>
          <w:b/>
          <w:sz w:val="32"/>
          <w:szCs w:val="32"/>
        </w:rPr>
      </w:pPr>
    </w:p>
    <w:p>
      <w:pPr>
        <w:pStyle w:val="2"/>
        <w:rPr>
          <w:b/>
          <w:sz w:val="32"/>
          <w:szCs w:val="32"/>
        </w:rPr>
      </w:pPr>
    </w:p>
    <w:p>
      <w:pPr>
        <w:pStyle w:val="2"/>
        <w:rPr>
          <w:b/>
          <w:sz w:val="32"/>
          <w:szCs w:val="32"/>
        </w:rPr>
      </w:pPr>
    </w:p>
    <w:p>
      <w:pPr>
        <w:numPr>
          <w:ilvl w:val="0"/>
          <w:numId w:val="3"/>
        </w:numPr>
        <w:spacing w:line="360" w:lineRule="auto"/>
        <w:ind w:left="10" w:hanging="10"/>
        <w:jc w:val="center"/>
        <w:rPr>
          <w:b/>
          <w:sz w:val="32"/>
          <w:szCs w:val="32"/>
        </w:rPr>
      </w:pPr>
      <w:r>
        <w:rPr>
          <w:b/>
          <w:sz w:val="32"/>
          <w:szCs w:val="32"/>
        </w:rPr>
        <w:t>申请增设专业建设规划</w:t>
      </w:r>
    </w:p>
    <w:tbl>
      <w:tblPr>
        <w:tblStyle w:val="14"/>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依托行业背景，结合学院自身的特点和优势，坚持与企业进行深度合作，综合人力、财力和物力进行系统性地建设。</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rPr>
              <w:t>深化校企合作，完善“</w:t>
            </w:r>
            <w:r>
              <w:rPr>
                <w:rFonts w:hint="eastAsia" w:asciiTheme="minorEastAsia" w:hAnsiTheme="minorEastAsia" w:eastAsiaTheme="minorEastAsia" w:cstheme="minorEastAsia"/>
                <w:lang w:eastAsia="zh-CN"/>
              </w:rPr>
              <w:t>校企合作</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eastAsia="zh-CN"/>
              </w:rPr>
              <w:t>产教</w:t>
            </w:r>
            <w:r>
              <w:rPr>
                <w:rFonts w:hint="eastAsia" w:asciiTheme="minorEastAsia" w:hAnsiTheme="minorEastAsia" w:eastAsiaTheme="minorEastAsia" w:cstheme="minorEastAsia"/>
              </w:rPr>
              <w:t>融合”的人才培养模式改革</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参照铁道工程技术职业岗位任职要求，与企业共同制定人才培养方案，实现人才培养目标与企业岗位需求相融；校企共同构建课程体系，使课程体系与职业能力培养相融，在课程中引入行业企业标准、规范、规程、法规等，使课程标准与</w:t>
            </w:r>
            <w:r>
              <w:rPr>
                <w:rFonts w:hint="eastAsia" w:asciiTheme="minorEastAsia" w:hAnsiTheme="minorEastAsia" w:eastAsiaTheme="minorEastAsia" w:cstheme="minorEastAsia"/>
                <w:lang w:eastAsia="zh-CN"/>
              </w:rPr>
              <w:t>铁路</w:t>
            </w:r>
            <w:r>
              <w:rPr>
                <w:rFonts w:hint="eastAsia" w:asciiTheme="minorEastAsia" w:hAnsiTheme="minorEastAsia" w:eastAsiaTheme="minorEastAsia" w:cstheme="minorEastAsia"/>
              </w:rPr>
              <w:t>行业</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企业技术标准相融；依托理实一体化教室与校外实训基地，根据企业需要，灵活调整教学计划和教学内容，使教学内容与工作任务相融。确立教学内容改革、教学形式改革、教学环节改革为主要内容的教改模式，并以此构建调动学生学习积极性、培养学生综合能力的教学方法体系，充分体现了教学活动中教师的主导地位和学生的主体地位。</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rPr>
              <w:t>师资队伍建设规划与实施</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加强“双师结构教学队伍建设，构建专兼结合“工程型”专业教学团队。建立起以专业带头人为核心的“双师结构”和“双师素质”的高水平、高素质的教学团队，建设适应新型教学模式的“管理团队”。</w:t>
            </w:r>
            <w:r>
              <w:rPr>
                <w:rFonts w:hint="eastAsia" w:asciiTheme="minorEastAsia" w:hAnsiTheme="minorEastAsia" w:eastAsiaTheme="minorEastAsia" w:cstheme="minorEastAsia"/>
                <w:lang w:eastAsia="zh-CN"/>
              </w:rPr>
              <w:t>开展</w:t>
            </w:r>
            <w:r>
              <w:rPr>
                <w:rFonts w:hint="eastAsia" w:asciiTheme="minorEastAsia" w:hAnsiTheme="minorEastAsia" w:eastAsiaTheme="minorEastAsia" w:cstheme="minorEastAsia"/>
              </w:rPr>
              <w:t>专业带头人建设规划</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骨干教师队伍建设规划</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“双师”教师队伍建设规划</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兼职教师队伍建设规划</w:t>
            </w:r>
            <w:r>
              <w:rPr>
                <w:rFonts w:hint="eastAsia" w:asciiTheme="minorEastAsia" w:hAnsiTheme="minorEastAsia" w:eastAsiaTheme="minorEastAsia" w:cstheme="minorEastAsia"/>
                <w:lang w:eastAsia="zh-CN"/>
              </w:rPr>
              <w:t>。</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课程改革开发规划与实施</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引入国家标准，行业标准，企业标准，制定课程标准，根据职业岗位（群）所需职业能力的要求，结合铁路行业职业资格标准，系统设计一职业素质为前提以职业技能为核心的优质专业课程体系；促进学生技能知识和职业素质协调发展，积极推行“五化”课改，即“标准化、一体化、全程化、多元化、网络化”。通过五年建设，使我专业的课程开发、实施、评价形式形成相对稳定模式，建成具有先进教学内容，创新教学模式，优质教学资源以及规范教学管理的课程体系。</w:t>
            </w:r>
            <w:r>
              <w:rPr>
                <w:rFonts w:hint="eastAsia" w:asciiTheme="minorEastAsia" w:hAnsiTheme="minorEastAsia" w:eastAsiaTheme="minorEastAsia" w:cstheme="minorEastAsia"/>
                <w:lang w:eastAsia="zh-CN"/>
              </w:rPr>
              <w:t>开展</w:t>
            </w:r>
            <w:r>
              <w:rPr>
                <w:rFonts w:hint="eastAsia" w:asciiTheme="minorEastAsia" w:hAnsiTheme="minorEastAsia" w:eastAsiaTheme="minorEastAsia" w:cstheme="minorEastAsia"/>
              </w:rPr>
              <w:t>建设优质核心课程</w:t>
            </w:r>
            <w:r>
              <w:rPr>
                <w:rFonts w:hint="eastAsia" w:asciiTheme="minorEastAsia" w:hAnsiTheme="minorEastAsia" w:eastAsiaTheme="minorEastAsia" w:cstheme="minorEastAsia"/>
                <w:lang w:eastAsia="zh-CN"/>
              </w:rPr>
              <w:t>；建设</w:t>
            </w:r>
            <w:r>
              <w:rPr>
                <w:rFonts w:hint="eastAsia" w:asciiTheme="minorEastAsia" w:hAnsiTheme="minorEastAsia" w:eastAsiaTheme="minorEastAsia" w:cstheme="minorEastAsia"/>
              </w:rPr>
              <w:t>专业实训课程</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加强职业素质教育</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强化职业道德</w:t>
            </w:r>
            <w:r>
              <w:rPr>
                <w:rFonts w:hint="eastAsia" w:asciiTheme="minorEastAsia" w:hAnsiTheme="minorEastAsia" w:eastAsiaTheme="minorEastAsia" w:cstheme="minorEastAsia"/>
                <w:lang w:eastAsia="zh-CN"/>
              </w:rPr>
              <w:t>。</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校内外实训基地建设规划</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eastAsia="宋体"/>
                <w:b/>
                <w:bCs/>
                <w:sz w:val="32"/>
                <w:szCs w:val="32"/>
                <w:lang w:eastAsia="zh-CN"/>
              </w:rPr>
            </w:pPr>
            <w:r>
              <w:rPr>
                <w:rFonts w:hint="eastAsia" w:asciiTheme="minorEastAsia" w:hAnsiTheme="minorEastAsia" w:eastAsiaTheme="minorEastAsia" w:cstheme="minorEastAsia"/>
              </w:rPr>
              <w:t>铁道工程技术专业实训基地建设遵循“满足教学、适应生产、兼顾研究”的原则，建设与企业生产环境一致的实训室和实训场地。</w:t>
            </w:r>
            <w:r>
              <w:rPr>
                <w:rFonts w:hint="eastAsia" w:ascii="宋体" w:hAnsi="宋体"/>
                <w:color w:val="000000"/>
                <w:kern w:val="0"/>
                <w:sz w:val="24"/>
              </w:rPr>
              <w:t>通过五年建设，建</w:t>
            </w:r>
            <w:r>
              <w:rPr>
                <w:rFonts w:ascii="宋体" w:hAnsi="宋体"/>
                <w:color w:val="000000"/>
                <w:kern w:val="0"/>
                <w:sz w:val="24"/>
              </w:rPr>
              <w:t>成</w:t>
            </w:r>
            <w:r>
              <w:rPr>
                <w:rFonts w:hint="eastAsia"/>
                <w:color w:val="000000"/>
                <w:kern w:val="0"/>
                <w:sz w:val="24"/>
                <w:lang w:eastAsia="zh-CN"/>
              </w:rPr>
              <w:t>省内</w:t>
            </w:r>
            <w:r>
              <w:rPr>
                <w:rFonts w:ascii="宋体" w:hAnsi="宋体"/>
                <w:color w:val="000000"/>
                <w:kern w:val="0"/>
                <w:sz w:val="24"/>
              </w:rPr>
              <w:t>设备先进、技术一流的</w:t>
            </w:r>
            <w:r>
              <w:rPr>
                <w:rFonts w:hint="eastAsia" w:ascii="宋体" w:hAnsi="宋体"/>
                <w:color w:val="000000"/>
                <w:sz w:val="24"/>
              </w:rPr>
              <w:t>铁道工程</w:t>
            </w:r>
            <w:r>
              <w:rPr>
                <w:rFonts w:ascii="宋体" w:hAnsi="宋体"/>
                <w:color w:val="000000"/>
                <w:kern w:val="0"/>
                <w:sz w:val="24"/>
              </w:rPr>
              <w:t>技术实训基地</w:t>
            </w:r>
            <w:r>
              <w:rPr>
                <w:rFonts w:hint="eastAsia"/>
                <w:color w:val="000000"/>
                <w:kern w:val="0"/>
                <w:sz w:val="24"/>
                <w:lang w:eastAsia="zh-CN"/>
              </w:rPr>
              <w:t>。</w:t>
            </w:r>
            <w:r>
              <w:rPr>
                <w:rFonts w:hint="eastAsia" w:ascii="宋体" w:hAnsi="宋体"/>
                <w:sz w:val="24"/>
              </w:rPr>
              <w:t>根据工学结合的精神，以学生为纽带，采用走出去、请进来的方式，积极联系生产单位，先后与</w:t>
            </w:r>
            <w:r>
              <w:rPr>
                <w:rFonts w:hint="eastAsia"/>
                <w:sz w:val="24"/>
                <w:lang w:eastAsia="zh-CN"/>
              </w:rPr>
              <w:t>山西省交通监理</w:t>
            </w:r>
            <w:r>
              <w:rPr>
                <w:rFonts w:hint="eastAsia" w:ascii="宋体" w:hAnsi="宋体"/>
                <w:sz w:val="24"/>
              </w:rPr>
              <w:t>有限责任公司，中铁十二局等多家大</w:t>
            </w:r>
            <w:r>
              <w:rPr>
                <w:rFonts w:hint="eastAsia"/>
                <w:sz w:val="24"/>
                <w:lang w:eastAsia="zh-CN"/>
              </w:rPr>
              <w:t>中</w:t>
            </w:r>
            <w:r>
              <w:rPr>
                <w:rFonts w:hint="eastAsia" w:ascii="宋体" w:hAnsi="宋体"/>
                <w:sz w:val="24"/>
              </w:rPr>
              <w:t>型企业建立了长期合作稳定的合作关系，建立了多个长期合作的校外实训基地</w:t>
            </w:r>
            <w:r>
              <w:rPr>
                <w:rFonts w:hint="eastAsia"/>
                <w:sz w:val="24"/>
                <w:lang w:eastAsia="zh-CN"/>
              </w:rPr>
              <w:t>。</w:t>
            </w:r>
          </w:p>
        </w:tc>
      </w:tr>
    </w:tbl>
    <w:p>
      <w:pPr>
        <w:jc w:val="center"/>
        <w:rPr>
          <w:b/>
          <w:bCs/>
          <w:sz w:val="32"/>
          <w:szCs w:val="32"/>
        </w:rPr>
      </w:pPr>
    </w:p>
    <w:p>
      <w:pPr>
        <w:pStyle w:val="2"/>
      </w:pPr>
    </w:p>
    <w:p>
      <w:pPr>
        <w:numPr>
          <w:ilvl w:val="0"/>
          <w:numId w:val="3"/>
        </w:numPr>
        <w:spacing w:line="360" w:lineRule="auto"/>
        <w:ind w:left="10" w:hanging="10"/>
        <w:jc w:val="center"/>
        <w:rPr>
          <w:b/>
          <w:sz w:val="32"/>
          <w:szCs w:val="32"/>
        </w:rPr>
      </w:pPr>
      <w:r>
        <w:rPr>
          <w:b/>
          <w:sz w:val="32"/>
          <w:szCs w:val="32"/>
        </w:rPr>
        <w:t>申请增设专业的论证报告</w:t>
      </w:r>
    </w:p>
    <w:tbl>
      <w:tblPr>
        <w:tblStyle w:val="14"/>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1491"/>
        <w:gridCol w:w="2126"/>
        <w:gridCol w:w="2042"/>
        <w:gridCol w:w="1568"/>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7" w:hRule="atLeast"/>
          <w:jc w:val="center"/>
        </w:trPr>
        <w:tc>
          <w:tcPr>
            <w:tcW w:w="9427" w:type="dxa"/>
            <w:gridSpan w:val="6"/>
            <w:tcBorders>
              <w:bottom w:val="single" w:color="auto" w:sz="4" w:space="0"/>
            </w:tcBorders>
          </w:tcPr>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00" w:firstLineChars="200"/>
              <w:jc w:val="both"/>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铁道工程专业面向铁路局工务段、工程局、路桥局等企业的需求，对接铁路建筑施工员(技术员)、测量员、试验员、工务技术工(线路工)、防护员等工作岗位，培养具有良好的职业道德、行为规范和敬业精神，具有创新意识和团结协作精神，掌握铁路工程技术专业理论知识，有较强的技术专业技能和实际工作能力，德、智、体、美、劳全面发展的、能从事铁</w:t>
            </w:r>
            <w:r>
              <w:rPr>
                <w:rFonts w:hint="eastAsia" w:asciiTheme="minorEastAsia" w:hAnsiTheme="minorEastAsia" w:eastAsiaTheme="minorEastAsia" w:cstheme="minorEastAsia"/>
                <w:lang w:val="en-US" w:eastAsia="zh-CN"/>
              </w:rPr>
              <w:t>铁路施工和运营维护</w:t>
            </w:r>
            <w:r>
              <w:rPr>
                <w:rFonts w:hint="eastAsia" w:asciiTheme="minorEastAsia" w:hAnsiTheme="minorEastAsia" w:eastAsiaTheme="minorEastAsia" w:cstheme="minorEastAsia"/>
                <w:lang w:eastAsia="zh-CN"/>
              </w:rPr>
              <w:t>的高素质技术技能型人才。</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00" w:firstLineChars="200"/>
              <w:jc w:val="both"/>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该专业培养目标明确，与《中长期铁路网规划》、《国家综合立体交通网规划纲要》、</w:t>
            </w:r>
            <w:r>
              <w:rPr>
                <w:rFonts w:hint="eastAsia" w:asciiTheme="minorEastAsia" w:hAnsiTheme="minorEastAsia" w:eastAsiaTheme="minorEastAsia" w:cstheme="minorEastAsia"/>
                <w:lang w:val="en-US" w:eastAsia="zh-CN"/>
              </w:rPr>
              <w:t>山西省铁路发展情况</w:t>
            </w:r>
            <w:r>
              <w:rPr>
                <w:rFonts w:hint="eastAsia" w:asciiTheme="minorEastAsia" w:hAnsiTheme="minorEastAsia" w:eastAsiaTheme="minorEastAsia" w:cstheme="minorEastAsia"/>
                <w:lang w:eastAsia="zh-CN"/>
              </w:rPr>
              <w:t>发展对接；课程设置合理，符合企业对铁道工程技术岗位群人才素质、能力、知识要求；聘请“北京交通大学轨道交通产业教育研究院”专家进行指导，与高校、企业开展合作，汇聚多方力量，共同加强专业建设。</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00" w:firstLineChars="200"/>
              <w:jc w:val="both"/>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我省省域内铁道工程技术相关企业人才需求量大，学院申报铁道工程技术专业，培养符合企业需求的人才，可缓解企业所需人才不足的困境，为行业、企业发展贡献力量。</w:t>
            </w:r>
          </w:p>
          <w:p>
            <w:pPr>
              <w:ind w:firstLine="6510" w:firstLineChars="2100"/>
              <w:rPr>
                <w:b/>
                <w:bCs/>
                <w:sz w:val="32"/>
              </w:rPr>
            </w:pPr>
            <w:r>
              <w:rPr>
                <w:sz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center"/>
          </w:tcPr>
          <w:p>
            <w:pPr>
              <w:jc w:val="center"/>
              <w:rPr>
                <w:sz w:val="24"/>
              </w:rPr>
            </w:pPr>
            <w:r>
              <w:rPr>
                <w:sz w:val="24"/>
              </w:rPr>
              <w:t>姓名</w:t>
            </w:r>
          </w:p>
        </w:tc>
        <w:tc>
          <w:tcPr>
            <w:tcW w:w="1491" w:type="dxa"/>
            <w:vAlign w:val="center"/>
          </w:tcPr>
          <w:p>
            <w:pPr>
              <w:jc w:val="center"/>
              <w:rPr>
                <w:sz w:val="24"/>
              </w:rPr>
            </w:pPr>
            <w:r>
              <w:rPr>
                <w:sz w:val="24"/>
              </w:rPr>
              <w:t>专业领域</w:t>
            </w:r>
          </w:p>
        </w:tc>
        <w:tc>
          <w:tcPr>
            <w:tcW w:w="2126" w:type="dxa"/>
            <w:vAlign w:val="center"/>
          </w:tcPr>
          <w:p>
            <w:pPr>
              <w:jc w:val="center"/>
              <w:rPr>
                <w:sz w:val="24"/>
              </w:rPr>
            </w:pPr>
            <w:r>
              <w:rPr>
                <w:sz w:val="24"/>
              </w:rPr>
              <w:t>所在单位</w:t>
            </w:r>
          </w:p>
        </w:tc>
        <w:tc>
          <w:tcPr>
            <w:tcW w:w="2042" w:type="dxa"/>
            <w:vAlign w:val="center"/>
          </w:tcPr>
          <w:p>
            <w:pPr>
              <w:jc w:val="center"/>
              <w:rPr>
                <w:sz w:val="24"/>
              </w:rPr>
            </w:pPr>
            <w:r>
              <w:rPr>
                <w:sz w:val="24"/>
              </w:rPr>
              <w:t>行政和专业职务</w:t>
            </w:r>
          </w:p>
        </w:tc>
        <w:tc>
          <w:tcPr>
            <w:tcW w:w="1568" w:type="dxa"/>
            <w:vAlign w:val="center"/>
          </w:tcPr>
          <w:p>
            <w:pPr>
              <w:jc w:val="center"/>
              <w:rPr>
                <w:sz w:val="24"/>
              </w:rPr>
            </w:pPr>
            <w:r>
              <w:rPr>
                <w:rFonts w:hint="eastAsia" w:ascii="宋体" w:hAnsi="宋体" w:eastAsia="宋体" w:cs="Times New Roman"/>
                <w:szCs w:val="21"/>
                <w:lang w:val="en-US" w:eastAsia="zh-CN"/>
              </w:rPr>
              <w:drawing>
                <wp:anchor distT="0" distB="0" distL="114300" distR="114300" simplePos="0" relativeHeight="251663360" behindDoc="0" locked="0" layoutInCell="1" allowOverlap="1">
                  <wp:simplePos x="0" y="0"/>
                  <wp:positionH relativeFrom="column">
                    <wp:posOffset>902970</wp:posOffset>
                  </wp:positionH>
                  <wp:positionV relativeFrom="paragraph">
                    <wp:posOffset>287655</wp:posOffset>
                  </wp:positionV>
                  <wp:extent cx="908685" cy="4301490"/>
                  <wp:effectExtent l="0" t="0" r="5715" b="38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rcRect l="62361" t="35032" r="32807" b="24340"/>
                          <a:stretch>
                            <a:fillRect/>
                          </a:stretch>
                        </pic:blipFill>
                        <pic:spPr>
                          <a:xfrm>
                            <a:off x="0" y="0"/>
                            <a:ext cx="908685" cy="4301490"/>
                          </a:xfrm>
                          <a:prstGeom prst="rect">
                            <a:avLst/>
                          </a:prstGeom>
                          <a:noFill/>
                          <a:ln>
                            <a:noFill/>
                          </a:ln>
                        </pic:spPr>
                      </pic:pic>
                    </a:graphicData>
                  </a:graphic>
                </wp:anchor>
              </w:drawing>
            </w:r>
            <w:r>
              <w:rPr>
                <w:sz w:val="24"/>
              </w:rPr>
              <w:t>联系电话</w:t>
            </w:r>
          </w:p>
        </w:tc>
        <w:tc>
          <w:tcPr>
            <w:tcW w:w="1148" w:type="dxa"/>
            <w:tcBorders>
              <w:right w:val="single" w:color="auto" w:sz="4" w:space="0"/>
            </w:tcBorders>
            <w:vAlign w:val="center"/>
          </w:tcPr>
          <w:p>
            <w:pPr>
              <w:jc w:val="center"/>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tcPr>
          <w:p>
            <w:pPr>
              <w:rPr>
                <w:rFonts w:hint="eastAsia"/>
                <w:sz w:val="24"/>
                <w:lang w:val="en-US" w:eastAsia="zh-CN"/>
              </w:rPr>
            </w:pPr>
            <w:r>
              <w:rPr>
                <w:rFonts w:hint="eastAsia"/>
                <w:sz w:val="24"/>
                <w:lang w:val="en-US" w:eastAsia="zh-CN"/>
              </w:rPr>
              <w:t>冯青松</w:t>
            </w:r>
          </w:p>
        </w:tc>
        <w:tc>
          <w:tcPr>
            <w:tcW w:w="1491" w:type="dxa"/>
          </w:tcPr>
          <w:p>
            <w:pPr>
              <w:rPr>
                <w:rFonts w:hint="eastAsia"/>
                <w:sz w:val="24"/>
                <w:lang w:eastAsia="zh-CN"/>
              </w:rPr>
            </w:pPr>
            <w:r>
              <w:rPr>
                <w:rFonts w:hint="eastAsia"/>
                <w:sz w:val="24"/>
                <w:lang w:eastAsia="zh-CN"/>
              </w:rPr>
              <w:t>铁道工程</w:t>
            </w:r>
          </w:p>
        </w:tc>
        <w:tc>
          <w:tcPr>
            <w:tcW w:w="2126" w:type="dxa"/>
          </w:tcPr>
          <w:p>
            <w:pPr>
              <w:rPr>
                <w:rFonts w:hint="eastAsia"/>
                <w:sz w:val="24"/>
                <w:lang w:eastAsia="zh-CN"/>
              </w:rPr>
            </w:pPr>
            <w:r>
              <w:rPr>
                <w:rFonts w:hint="eastAsia"/>
                <w:sz w:val="24"/>
                <w:lang w:eastAsia="zh-CN"/>
              </w:rPr>
              <w:t>华东交通大学</w:t>
            </w:r>
          </w:p>
        </w:tc>
        <w:tc>
          <w:tcPr>
            <w:tcW w:w="2042" w:type="dxa"/>
          </w:tcPr>
          <w:p>
            <w:pPr>
              <w:rPr>
                <w:rFonts w:hint="eastAsia"/>
                <w:sz w:val="24"/>
                <w:lang w:eastAsia="zh-CN"/>
              </w:rPr>
            </w:pPr>
            <w:r>
              <w:rPr>
                <w:rFonts w:hint="eastAsia"/>
                <w:sz w:val="24"/>
                <w:lang w:eastAsia="zh-CN"/>
              </w:rPr>
              <w:t>土木建筑学院铁道工程研究所所长、教授</w:t>
            </w:r>
          </w:p>
        </w:tc>
        <w:tc>
          <w:tcPr>
            <w:tcW w:w="1568" w:type="dxa"/>
          </w:tcPr>
          <w:p>
            <w:pPr>
              <w:rPr>
                <w:rFonts w:hint="default"/>
                <w:sz w:val="24"/>
                <w:lang w:val="en-US" w:eastAsia="zh-CN"/>
              </w:rPr>
            </w:pPr>
            <w:r>
              <w:rPr>
                <w:rFonts w:hint="eastAsia" w:eastAsia="宋体"/>
                <w:spacing w:val="-11"/>
                <w:sz w:val="24"/>
                <w:lang w:val="en-US" w:eastAsia="zh-CN"/>
              </w:rPr>
              <w:t>13517091075</w:t>
            </w:r>
          </w:p>
        </w:tc>
        <w:tc>
          <w:tcPr>
            <w:tcW w:w="1148"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top"/>
          </w:tcPr>
          <w:p>
            <w:pPr>
              <w:rPr>
                <w:rFonts w:hint="eastAsia"/>
                <w:sz w:val="24"/>
                <w:lang w:val="en-US" w:eastAsia="zh-CN"/>
              </w:rPr>
            </w:pPr>
            <w:r>
              <w:rPr>
                <w:rFonts w:hint="eastAsia"/>
                <w:sz w:val="24"/>
                <w:lang w:eastAsia="zh-CN"/>
              </w:rPr>
              <w:t>陈宏治</w:t>
            </w:r>
          </w:p>
        </w:tc>
        <w:tc>
          <w:tcPr>
            <w:tcW w:w="1491" w:type="dxa"/>
            <w:vAlign w:val="top"/>
          </w:tcPr>
          <w:p>
            <w:pPr>
              <w:rPr>
                <w:rFonts w:hint="eastAsia"/>
                <w:sz w:val="24"/>
                <w:lang w:eastAsia="zh-CN"/>
              </w:rPr>
            </w:pPr>
            <w:r>
              <w:rPr>
                <w:rFonts w:hint="eastAsia"/>
                <w:sz w:val="24"/>
                <w:lang w:eastAsia="zh-CN"/>
              </w:rPr>
              <w:t>道路与桥梁</w:t>
            </w:r>
          </w:p>
        </w:tc>
        <w:tc>
          <w:tcPr>
            <w:tcW w:w="2126" w:type="dxa"/>
            <w:vAlign w:val="top"/>
          </w:tcPr>
          <w:p>
            <w:pPr>
              <w:rPr>
                <w:rFonts w:hint="eastAsia"/>
                <w:sz w:val="24"/>
                <w:lang w:eastAsia="zh-CN"/>
              </w:rPr>
            </w:pPr>
            <w:r>
              <w:rPr>
                <w:rFonts w:hint="eastAsia"/>
                <w:sz w:val="24"/>
                <w:lang w:eastAsia="zh-CN"/>
              </w:rPr>
              <w:t>山西省交通规划勘察设计院有限公司</w:t>
            </w:r>
          </w:p>
        </w:tc>
        <w:tc>
          <w:tcPr>
            <w:tcW w:w="2042" w:type="dxa"/>
            <w:vAlign w:val="top"/>
          </w:tcPr>
          <w:p>
            <w:pPr>
              <w:rPr>
                <w:rFonts w:hint="eastAsia"/>
                <w:sz w:val="24"/>
                <w:lang w:eastAsia="zh-CN"/>
              </w:rPr>
            </w:pPr>
            <w:r>
              <w:rPr>
                <w:rFonts w:hint="eastAsia"/>
                <w:sz w:val="24"/>
                <w:lang w:eastAsia="zh-CN"/>
              </w:rPr>
              <w:t>正高级工程师</w:t>
            </w:r>
          </w:p>
        </w:tc>
        <w:tc>
          <w:tcPr>
            <w:tcW w:w="1568" w:type="dxa"/>
            <w:vAlign w:val="top"/>
          </w:tcPr>
          <w:p>
            <w:pPr>
              <w:rPr>
                <w:rFonts w:hint="eastAsia"/>
                <w:spacing w:val="-11"/>
                <w:sz w:val="24"/>
                <w:lang w:val="en-US" w:eastAsia="zh-CN"/>
              </w:rPr>
            </w:pPr>
            <w:r>
              <w:rPr>
                <w:rFonts w:hint="eastAsia"/>
                <w:spacing w:val="-11"/>
                <w:sz w:val="24"/>
                <w:lang w:val="en-US" w:eastAsia="zh-CN"/>
              </w:rPr>
              <w:t>13935105245</w:t>
            </w:r>
          </w:p>
        </w:tc>
        <w:tc>
          <w:tcPr>
            <w:tcW w:w="1148"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tcPr>
          <w:p>
            <w:pPr>
              <w:rPr>
                <w:rFonts w:hint="eastAsia" w:eastAsia="宋体"/>
                <w:sz w:val="24"/>
                <w:lang w:val="en-US" w:eastAsia="zh-CN"/>
              </w:rPr>
            </w:pPr>
            <w:r>
              <w:rPr>
                <w:rFonts w:hint="eastAsia"/>
                <w:sz w:val="24"/>
                <w:lang w:val="en-US" w:eastAsia="zh-CN"/>
              </w:rPr>
              <w:t>籍晓靖</w:t>
            </w:r>
          </w:p>
        </w:tc>
        <w:tc>
          <w:tcPr>
            <w:tcW w:w="1491" w:type="dxa"/>
          </w:tcPr>
          <w:p>
            <w:pPr>
              <w:rPr>
                <w:rFonts w:hint="eastAsia" w:eastAsia="宋体"/>
                <w:sz w:val="24"/>
                <w:lang w:eastAsia="zh-CN"/>
              </w:rPr>
            </w:pPr>
            <w:r>
              <w:rPr>
                <w:rFonts w:hint="eastAsia"/>
                <w:sz w:val="24"/>
                <w:lang w:eastAsia="zh-CN"/>
              </w:rPr>
              <w:t>道路与桥梁</w:t>
            </w:r>
          </w:p>
        </w:tc>
        <w:tc>
          <w:tcPr>
            <w:tcW w:w="2126" w:type="dxa"/>
          </w:tcPr>
          <w:p>
            <w:pPr>
              <w:rPr>
                <w:rFonts w:hint="eastAsia" w:eastAsia="宋体"/>
                <w:sz w:val="24"/>
                <w:lang w:eastAsia="zh-CN"/>
              </w:rPr>
            </w:pPr>
            <w:r>
              <w:rPr>
                <w:rFonts w:hint="eastAsia"/>
                <w:sz w:val="24"/>
                <w:lang w:eastAsia="zh-CN"/>
              </w:rPr>
              <w:t>山西省交通规划勘察设计院有限公司</w:t>
            </w:r>
          </w:p>
        </w:tc>
        <w:tc>
          <w:tcPr>
            <w:tcW w:w="2042" w:type="dxa"/>
          </w:tcPr>
          <w:p>
            <w:pPr>
              <w:rPr>
                <w:rFonts w:hint="eastAsia" w:eastAsia="宋体"/>
                <w:sz w:val="24"/>
                <w:lang w:eastAsia="zh-CN"/>
              </w:rPr>
            </w:pPr>
            <w:r>
              <w:rPr>
                <w:rFonts w:hint="eastAsia"/>
                <w:sz w:val="24"/>
                <w:lang w:eastAsia="zh-CN"/>
              </w:rPr>
              <w:t>高级工程师</w:t>
            </w:r>
          </w:p>
        </w:tc>
        <w:tc>
          <w:tcPr>
            <w:tcW w:w="1568" w:type="dxa"/>
          </w:tcPr>
          <w:p>
            <w:pPr>
              <w:rPr>
                <w:rFonts w:hint="default" w:eastAsia="宋体"/>
                <w:spacing w:val="-11"/>
                <w:sz w:val="24"/>
                <w:lang w:val="en-US" w:eastAsia="zh-CN"/>
              </w:rPr>
            </w:pPr>
            <w:r>
              <w:rPr>
                <w:rFonts w:hint="eastAsia"/>
                <w:spacing w:val="-11"/>
                <w:sz w:val="24"/>
                <w:lang w:val="en-US" w:eastAsia="zh-CN"/>
              </w:rPr>
              <w:t>13994235472</w:t>
            </w:r>
          </w:p>
        </w:tc>
        <w:tc>
          <w:tcPr>
            <w:tcW w:w="1148"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top"/>
          </w:tcPr>
          <w:p>
            <w:pPr>
              <w:rPr>
                <w:rFonts w:hint="eastAsia"/>
                <w:sz w:val="24"/>
                <w:lang w:val="en-US" w:eastAsia="zh-CN"/>
              </w:rPr>
            </w:pPr>
            <w:r>
              <w:rPr>
                <w:rFonts w:hint="eastAsia"/>
                <w:sz w:val="24"/>
                <w:lang w:eastAsia="zh-CN"/>
              </w:rPr>
              <w:t>杨兴龙</w:t>
            </w:r>
          </w:p>
        </w:tc>
        <w:tc>
          <w:tcPr>
            <w:tcW w:w="1491" w:type="dxa"/>
            <w:vAlign w:val="top"/>
          </w:tcPr>
          <w:p>
            <w:pPr>
              <w:rPr>
                <w:rFonts w:hint="eastAsia"/>
                <w:sz w:val="24"/>
                <w:lang w:eastAsia="zh-CN"/>
              </w:rPr>
            </w:pPr>
            <w:r>
              <w:rPr>
                <w:rFonts w:hint="eastAsia"/>
                <w:sz w:val="24"/>
                <w:lang w:eastAsia="zh-CN"/>
              </w:rPr>
              <w:t>道路与桥梁</w:t>
            </w:r>
          </w:p>
        </w:tc>
        <w:tc>
          <w:tcPr>
            <w:tcW w:w="2126" w:type="dxa"/>
            <w:vAlign w:val="top"/>
          </w:tcPr>
          <w:p>
            <w:pPr>
              <w:rPr>
                <w:rFonts w:hint="eastAsia"/>
                <w:sz w:val="24"/>
                <w:lang w:eastAsia="zh-CN"/>
              </w:rPr>
            </w:pPr>
            <w:r>
              <w:rPr>
                <w:rFonts w:hint="eastAsia"/>
                <w:sz w:val="24"/>
                <w:lang w:eastAsia="zh-CN"/>
              </w:rPr>
              <w:t>中铁工程设计咨询集团有限公司太原设计院</w:t>
            </w:r>
          </w:p>
        </w:tc>
        <w:tc>
          <w:tcPr>
            <w:tcW w:w="2042" w:type="dxa"/>
            <w:vAlign w:val="top"/>
          </w:tcPr>
          <w:p>
            <w:pPr>
              <w:rPr>
                <w:rFonts w:hint="eastAsia"/>
                <w:sz w:val="24"/>
                <w:lang w:eastAsia="zh-CN"/>
              </w:rPr>
            </w:pPr>
            <w:r>
              <w:rPr>
                <w:rFonts w:hint="eastAsia"/>
                <w:sz w:val="24"/>
                <w:lang w:eastAsia="zh-CN"/>
              </w:rPr>
              <w:t>高级工程师</w:t>
            </w:r>
          </w:p>
        </w:tc>
        <w:tc>
          <w:tcPr>
            <w:tcW w:w="1568" w:type="dxa"/>
            <w:vAlign w:val="top"/>
          </w:tcPr>
          <w:p>
            <w:pPr>
              <w:rPr>
                <w:rFonts w:hint="eastAsia"/>
                <w:spacing w:val="-11"/>
                <w:sz w:val="24"/>
                <w:lang w:val="en-US" w:eastAsia="zh-CN"/>
              </w:rPr>
            </w:pPr>
            <w:r>
              <w:rPr>
                <w:rFonts w:hint="eastAsia"/>
                <w:spacing w:val="-11"/>
                <w:sz w:val="24"/>
                <w:lang w:val="en-US" w:eastAsia="zh-CN"/>
              </w:rPr>
              <w:t>13453121090</w:t>
            </w:r>
          </w:p>
        </w:tc>
        <w:tc>
          <w:tcPr>
            <w:tcW w:w="1148" w:type="dxa"/>
            <w:vAlign w:val="top"/>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top"/>
          </w:tcPr>
          <w:p>
            <w:pPr>
              <w:rPr>
                <w:rFonts w:hint="eastAsia" w:eastAsia="宋体"/>
                <w:sz w:val="24"/>
                <w:lang w:eastAsia="zh-CN"/>
              </w:rPr>
            </w:pPr>
            <w:r>
              <w:rPr>
                <w:rFonts w:hint="eastAsia"/>
                <w:sz w:val="24"/>
                <w:lang w:eastAsia="zh-CN"/>
              </w:rPr>
              <w:t>冀巧心</w:t>
            </w:r>
          </w:p>
        </w:tc>
        <w:tc>
          <w:tcPr>
            <w:tcW w:w="1491" w:type="dxa"/>
            <w:vAlign w:val="top"/>
          </w:tcPr>
          <w:p>
            <w:pPr>
              <w:rPr>
                <w:sz w:val="24"/>
              </w:rPr>
            </w:pPr>
            <w:r>
              <w:rPr>
                <w:rFonts w:hint="eastAsia"/>
                <w:sz w:val="24"/>
                <w:lang w:eastAsia="zh-CN"/>
              </w:rPr>
              <w:t>铁路线路</w:t>
            </w:r>
          </w:p>
        </w:tc>
        <w:tc>
          <w:tcPr>
            <w:tcW w:w="2126" w:type="dxa"/>
            <w:vAlign w:val="top"/>
          </w:tcPr>
          <w:p>
            <w:pPr>
              <w:rPr>
                <w:sz w:val="24"/>
              </w:rPr>
            </w:pPr>
            <w:r>
              <w:rPr>
                <w:rFonts w:hint="eastAsia"/>
                <w:sz w:val="24"/>
                <w:lang w:eastAsia="zh-CN"/>
              </w:rPr>
              <w:t>太原铁路职工培训基地</w:t>
            </w:r>
          </w:p>
        </w:tc>
        <w:tc>
          <w:tcPr>
            <w:tcW w:w="2042" w:type="dxa"/>
            <w:vAlign w:val="top"/>
          </w:tcPr>
          <w:p>
            <w:pPr>
              <w:rPr>
                <w:rFonts w:hint="eastAsia" w:eastAsia="宋体"/>
                <w:sz w:val="24"/>
                <w:lang w:eastAsia="zh-CN"/>
              </w:rPr>
            </w:pPr>
            <w:r>
              <w:rPr>
                <w:rFonts w:hint="eastAsia"/>
                <w:sz w:val="24"/>
                <w:lang w:eastAsia="zh-CN"/>
              </w:rPr>
              <w:t>高级工程师</w:t>
            </w:r>
          </w:p>
        </w:tc>
        <w:tc>
          <w:tcPr>
            <w:tcW w:w="1568" w:type="dxa"/>
            <w:vAlign w:val="top"/>
          </w:tcPr>
          <w:p>
            <w:pPr>
              <w:rPr>
                <w:rFonts w:hint="default" w:eastAsia="宋体"/>
                <w:spacing w:val="-11"/>
                <w:sz w:val="24"/>
                <w:lang w:val="en-US" w:eastAsia="zh-CN"/>
              </w:rPr>
            </w:pPr>
            <w:r>
              <w:rPr>
                <w:rFonts w:hint="eastAsia"/>
                <w:spacing w:val="-11"/>
                <w:sz w:val="24"/>
                <w:lang w:val="en-US" w:eastAsia="zh-CN"/>
              </w:rPr>
              <w:t>13994229483</w:t>
            </w:r>
          </w:p>
        </w:tc>
        <w:tc>
          <w:tcPr>
            <w:tcW w:w="1148" w:type="dxa"/>
            <w:vAlign w:val="top"/>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tcPr>
          <w:p>
            <w:pPr>
              <w:rPr>
                <w:rFonts w:hint="eastAsia" w:eastAsia="宋体"/>
                <w:sz w:val="24"/>
                <w:lang w:eastAsia="zh-CN"/>
              </w:rPr>
            </w:pPr>
            <w:r>
              <w:rPr>
                <w:rFonts w:hint="eastAsia"/>
                <w:sz w:val="24"/>
                <w:lang w:eastAsia="zh-CN"/>
              </w:rPr>
              <w:t>谢海旺</w:t>
            </w:r>
          </w:p>
        </w:tc>
        <w:tc>
          <w:tcPr>
            <w:tcW w:w="1491" w:type="dxa"/>
          </w:tcPr>
          <w:p>
            <w:pPr>
              <w:rPr>
                <w:rFonts w:hint="eastAsia" w:eastAsia="宋体"/>
                <w:sz w:val="24"/>
                <w:lang w:eastAsia="zh-CN"/>
              </w:rPr>
            </w:pPr>
            <w:r>
              <w:rPr>
                <w:rFonts w:hint="eastAsia" w:eastAsia="宋体"/>
                <w:sz w:val="24"/>
                <w:lang w:eastAsia="zh-CN"/>
              </w:rPr>
              <w:t xml:space="preserve">铁路施工组织管理 </w:t>
            </w:r>
          </w:p>
        </w:tc>
        <w:tc>
          <w:tcPr>
            <w:tcW w:w="2126" w:type="dxa"/>
          </w:tcPr>
          <w:p>
            <w:pPr>
              <w:rPr>
                <w:rFonts w:hint="eastAsia" w:eastAsia="宋体"/>
                <w:sz w:val="24"/>
                <w:lang w:eastAsia="zh-CN"/>
              </w:rPr>
            </w:pPr>
            <w:r>
              <w:rPr>
                <w:rFonts w:hint="eastAsia" w:eastAsia="宋体"/>
                <w:sz w:val="24"/>
                <w:lang w:eastAsia="zh-CN"/>
              </w:rPr>
              <w:t>中铁七局第三工程有限公司</w:t>
            </w:r>
          </w:p>
        </w:tc>
        <w:tc>
          <w:tcPr>
            <w:tcW w:w="2042" w:type="dxa"/>
          </w:tcPr>
          <w:p>
            <w:pPr>
              <w:rPr>
                <w:rFonts w:hint="eastAsia" w:eastAsia="宋体"/>
                <w:sz w:val="24"/>
                <w:lang w:eastAsia="zh-CN"/>
              </w:rPr>
            </w:pPr>
            <w:r>
              <w:rPr>
                <w:rFonts w:hint="eastAsia" w:eastAsia="宋体"/>
                <w:spacing w:val="-11"/>
                <w:sz w:val="24"/>
                <w:lang w:eastAsia="zh-CN"/>
              </w:rPr>
              <w:t xml:space="preserve">中铁七局中兰客专甘肃段5标二分部项目经理部党支部书记兼安全总监，工程师 </w:t>
            </w:r>
          </w:p>
        </w:tc>
        <w:tc>
          <w:tcPr>
            <w:tcW w:w="1568" w:type="dxa"/>
          </w:tcPr>
          <w:p>
            <w:pPr>
              <w:rPr>
                <w:rFonts w:hint="default" w:eastAsia="宋体"/>
                <w:spacing w:val="-11"/>
                <w:sz w:val="24"/>
                <w:lang w:val="en-US" w:eastAsia="zh-CN"/>
              </w:rPr>
            </w:pPr>
            <w:r>
              <w:rPr>
                <w:rFonts w:hint="default" w:eastAsia="宋体"/>
                <w:spacing w:val="-11"/>
                <w:sz w:val="24"/>
                <w:lang w:val="en-US" w:eastAsia="zh-CN"/>
              </w:rPr>
              <w:t>18394305251</w:t>
            </w:r>
          </w:p>
        </w:tc>
        <w:tc>
          <w:tcPr>
            <w:tcW w:w="1148"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tcPr>
          <w:p>
            <w:pPr>
              <w:rPr>
                <w:rFonts w:hint="eastAsia" w:eastAsia="宋体"/>
                <w:sz w:val="24"/>
                <w:lang w:eastAsia="zh-CN"/>
              </w:rPr>
            </w:pPr>
            <w:r>
              <w:rPr>
                <w:rFonts w:hint="eastAsia" w:eastAsia="宋体"/>
                <w:sz w:val="24"/>
                <w:lang w:eastAsia="zh-CN"/>
              </w:rPr>
              <w:t>艾荣超</w:t>
            </w:r>
          </w:p>
        </w:tc>
        <w:tc>
          <w:tcPr>
            <w:tcW w:w="1491" w:type="dxa"/>
          </w:tcPr>
          <w:p>
            <w:pPr>
              <w:rPr>
                <w:rFonts w:hint="eastAsia" w:eastAsia="宋体"/>
                <w:sz w:val="24"/>
                <w:lang w:eastAsia="zh-CN"/>
              </w:rPr>
            </w:pPr>
            <w:r>
              <w:rPr>
                <w:rFonts w:hint="eastAsia"/>
                <w:sz w:val="24"/>
                <w:lang w:eastAsia="zh-CN"/>
              </w:rPr>
              <w:t>高铁工程精密测量</w:t>
            </w:r>
          </w:p>
        </w:tc>
        <w:tc>
          <w:tcPr>
            <w:tcW w:w="2126" w:type="dxa"/>
          </w:tcPr>
          <w:p>
            <w:pPr>
              <w:rPr>
                <w:rFonts w:hint="eastAsia" w:eastAsia="宋体"/>
                <w:sz w:val="24"/>
                <w:lang w:eastAsia="zh-CN"/>
              </w:rPr>
            </w:pPr>
            <w:r>
              <w:rPr>
                <w:rFonts w:hint="eastAsia" w:eastAsia="宋体"/>
                <w:sz w:val="24"/>
                <w:lang w:eastAsia="zh-CN"/>
              </w:rPr>
              <w:t>广州南方测绘科技股份有限公司</w:t>
            </w:r>
          </w:p>
        </w:tc>
        <w:tc>
          <w:tcPr>
            <w:tcW w:w="2042" w:type="dxa"/>
          </w:tcPr>
          <w:p>
            <w:pPr>
              <w:rPr>
                <w:sz w:val="24"/>
              </w:rPr>
            </w:pPr>
            <w:r>
              <w:rPr>
                <w:rFonts w:hint="eastAsia"/>
                <w:sz w:val="24"/>
              </w:rPr>
              <w:t>大区经理</w:t>
            </w:r>
            <w:r>
              <w:rPr>
                <w:rFonts w:hint="eastAsia"/>
                <w:sz w:val="24"/>
                <w:lang w:eastAsia="zh-CN"/>
              </w:rPr>
              <w:t>，</w:t>
            </w:r>
            <w:r>
              <w:rPr>
                <w:rFonts w:hint="eastAsia"/>
                <w:sz w:val="24"/>
              </w:rPr>
              <w:t>测绘工程师</w:t>
            </w:r>
          </w:p>
        </w:tc>
        <w:tc>
          <w:tcPr>
            <w:tcW w:w="1568" w:type="dxa"/>
          </w:tcPr>
          <w:p>
            <w:pPr>
              <w:rPr>
                <w:rFonts w:hint="default" w:eastAsia="宋体"/>
                <w:spacing w:val="-11"/>
                <w:sz w:val="24"/>
                <w:lang w:val="en-US" w:eastAsia="zh-CN"/>
              </w:rPr>
            </w:pPr>
            <w:r>
              <w:rPr>
                <w:rFonts w:hint="eastAsia"/>
                <w:spacing w:val="-11"/>
                <w:sz w:val="24"/>
                <w:lang w:val="en-US" w:eastAsia="zh-CN"/>
              </w:rPr>
              <w:t>15061939090</w:t>
            </w:r>
          </w:p>
        </w:tc>
        <w:tc>
          <w:tcPr>
            <w:tcW w:w="1148" w:type="dxa"/>
          </w:tcPr>
          <w:p>
            <w:pPr>
              <w:rPr>
                <w:sz w:val="24"/>
              </w:rPr>
            </w:pPr>
          </w:p>
        </w:tc>
      </w:tr>
    </w:tbl>
    <w:p>
      <w:pPr>
        <w:spacing w:line="440" w:lineRule="exact"/>
        <w:jc w:val="both"/>
        <w:rPr>
          <w:b/>
          <w:bCs/>
          <w:sz w:val="32"/>
          <w:szCs w:val="32"/>
        </w:rPr>
      </w:pPr>
      <w:r>
        <w:rPr>
          <w:b/>
          <w:bCs/>
          <w:sz w:val="32"/>
          <w:szCs w:val="32"/>
        </w:rPr>
        <w:t xml:space="preserve"> </w:t>
      </w:r>
    </w:p>
    <w:tbl>
      <w:tblPr>
        <w:tblStyle w:val="14"/>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ind w:firstLine="750" w:firstLineChars="300"/>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pStyle w:val="2"/>
              <w:rPr>
                <w:sz w:val="24"/>
              </w:rPr>
            </w:pPr>
          </w:p>
          <w:p>
            <w:pPr>
              <w:ind w:firstLine="4500" w:firstLineChars="1800"/>
              <w:rPr>
                <w:sz w:val="24"/>
              </w:rPr>
            </w:pP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1350" w:firstLineChars="300"/>
              <w:rPr>
                <w:rFonts w:hint="eastAsia"/>
                <w:b/>
                <w:bCs/>
                <w:sz w:val="44"/>
                <w:szCs w:val="40"/>
                <w:lang w:eastAsia="zh-CN"/>
              </w:rPr>
            </w:pPr>
          </w:p>
          <w:p>
            <w:pPr>
              <w:ind w:firstLine="375" w:firstLineChars="150"/>
              <w:rPr>
                <w:sz w:val="24"/>
              </w:rPr>
            </w:pPr>
          </w:p>
          <w:p>
            <w:pPr>
              <w:ind w:firstLine="375" w:firstLineChars="150"/>
              <w:rPr>
                <w:sz w:val="24"/>
              </w:rPr>
            </w:pPr>
          </w:p>
          <w:p>
            <w:pPr>
              <w:ind w:firstLine="375" w:firstLineChars="150"/>
              <w:rPr>
                <w:sz w:val="24"/>
              </w:rPr>
            </w:pP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sectPr>
      <w:footerReference r:id="rId10" w:type="default"/>
      <w:pgSz w:w="11906" w:h="16838"/>
      <w:pgMar w:top="1440" w:right="1378" w:bottom="1440" w:left="1380" w:header="851" w:footer="992" w:gutter="0"/>
      <w:pgBorders>
        <w:top w:val="none" w:sz="0" w:space="0"/>
        <w:left w:val="none" w:sz="0" w:space="0"/>
        <w:bottom w:val="none" w:sz="0" w:space="0"/>
        <w:right w:val="none" w:sz="0" w:space="0"/>
      </w:pgBorders>
      <w:pgNumType w:fmt="numberInDash" w:start="1"/>
      <w:cols w:space="720" w:num="1"/>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82A73A-59A6-4D85-A542-001B9ECA3C5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2" w:fontKey="{BDE9C2A5-906D-4CDF-BE79-E3FC40A60E42}"/>
  </w:font>
  <w:font w:name="华文中宋">
    <w:panose1 w:val="02010600040101010101"/>
    <w:charset w:val="86"/>
    <w:family w:val="auto"/>
    <w:pitch w:val="default"/>
    <w:sig w:usb0="00000287" w:usb1="080F0000" w:usb2="00000000" w:usb3="00000000" w:csb0="0004009F" w:csb1="DFD70000"/>
    <w:embedRegular r:id="rId3" w:fontKey="{2CCF0FFF-0CE8-4799-8775-91DCA0124FA5}"/>
  </w:font>
  <w:font w:name="方正仿宋简体">
    <w:altName w:val="微软雅黑"/>
    <w:panose1 w:val="00000000000000000000"/>
    <w:charset w:val="86"/>
    <w:family w:val="auto"/>
    <w:pitch w:val="default"/>
    <w:sig w:usb0="00000000" w:usb1="00000000" w:usb2="00000000" w:usb3="00000000" w:csb0="00040000" w:csb1="00000000"/>
    <w:embedRegular r:id="rId4" w:fontKey="{C1D40FED-1A44-40ED-9451-58BEFFFEBE1A}"/>
  </w:font>
  <w:font w:name="微软雅黑">
    <w:panose1 w:val="020B0503020204020204"/>
    <w:charset w:val="86"/>
    <w:family w:val="auto"/>
    <w:pitch w:val="default"/>
    <w:sig w:usb0="80000287" w:usb1="280F3C52" w:usb2="00000016" w:usb3="00000000" w:csb0="0004001F" w:csb1="00000000"/>
    <w:embedRegular r:id="rId5" w:fontKey="{9C3573C1-AA00-4C21-80A5-11FEB3539E7B}"/>
  </w:font>
  <w:font w:name="楷体">
    <w:panose1 w:val="02010609060101010101"/>
    <w:charset w:val="86"/>
    <w:family w:val="auto"/>
    <w:pitch w:val="default"/>
    <w:sig w:usb0="800002BF" w:usb1="38CF7CFA" w:usb2="00000016" w:usb3="00000000" w:csb0="00040001" w:csb1="00000000"/>
    <w:embedRegular r:id="rId6" w:fontKey="{74DF3F7B-8DFC-4DE2-852D-F49934A0FD7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7" w:fontKey="{7D7EE8BC-DA77-42BF-B607-A9D211C1C9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420" w:leftChars="-200" w:firstLine="419" w:firstLineChars="233"/>
    </w:pPr>
  </w:p>
  <w:p>
    <w:pPr>
      <w:pStyle w:val="11"/>
      <w:ind w:left="-420" w:leftChars="-200" w:firstLine="419" w:firstLineChars="233"/>
    </w:pPr>
    <w:r>
      <mc:AlternateContent>
        <mc:Choice Requires="wps">
          <w:drawing>
            <wp:anchor distT="0" distB="0" distL="114300" distR="114300" simplePos="0" relativeHeight="251659264"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59264;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420" w:leftChars="-200" w:firstLine="1957" w:firstLineChars="233"/>
    </w:pPr>
    <w:r>
      <w:rPr>
        <w:sz w:val="8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p>
    <w:pPr>
      <w:pStyle w:val="11"/>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FrC14NYAAAAJAQAADwAAAAAAAAABACAAAAAiAAAAZHJzL2Rvd25yZXYueG1s&#10;UEsBAhQAFAAAAAgAh07iQD9vyIrBAQAAjwMAAA4AAAAAAAAAAQAgAAAAJQEAAGRycy9lMm9Eb2Mu&#10;eG1sUEsFBgAAAAAGAAYAWQEAAFgFA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abstractNum w:abstractNumId="1">
    <w:nsid w:val="0946C218"/>
    <w:multiLevelType w:val="singleLevel"/>
    <w:tmpl w:val="0946C218"/>
    <w:lvl w:ilvl="0" w:tentative="0">
      <w:start w:val="2"/>
      <w:numFmt w:val="decimal"/>
      <w:suff w:val="nothing"/>
      <w:lvlText w:val="%1、"/>
      <w:lvlJc w:val="left"/>
    </w:lvl>
  </w:abstractNum>
  <w:abstractNum w:abstractNumId="2">
    <w:nsid w:val="2510FF8D"/>
    <w:multiLevelType w:val="singleLevel"/>
    <w:tmpl w:val="2510FF8D"/>
    <w:lvl w:ilvl="0" w:tentative="0">
      <w:start w:val="2"/>
      <w:numFmt w:val="decimal"/>
      <w:suff w:val="space"/>
      <w:lvlText w:val="%1."/>
      <w:lvlJc w:val="left"/>
      <w:pPr>
        <w:ind w:left="1650" w:firstLine="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楠楠">
    <w15:presenceInfo w15:providerId="WPS Office" w15:userId="32351352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NTU0NjI3OGE4ZTJlYjZhZTdjYjMwMDQ3YWY3YmIifQ=="/>
  </w:docVars>
  <w:rsids>
    <w:rsidRoot w:val="2AC9482F"/>
    <w:rsid w:val="00010D63"/>
    <w:rsid w:val="002142DD"/>
    <w:rsid w:val="002A6835"/>
    <w:rsid w:val="003E4297"/>
    <w:rsid w:val="00500A2F"/>
    <w:rsid w:val="006C0315"/>
    <w:rsid w:val="007D7015"/>
    <w:rsid w:val="007F4F4C"/>
    <w:rsid w:val="00893CB0"/>
    <w:rsid w:val="008B3345"/>
    <w:rsid w:val="008C3AE5"/>
    <w:rsid w:val="00924825"/>
    <w:rsid w:val="009954C0"/>
    <w:rsid w:val="00BA6613"/>
    <w:rsid w:val="00BF3D8D"/>
    <w:rsid w:val="00C05D75"/>
    <w:rsid w:val="00D04F83"/>
    <w:rsid w:val="00DC23C8"/>
    <w:rsid w:val="00E1741A"/>
    <w:rsid w:val="00EC3C90"/>
    <w:rsid w:val="00F54C40"/>
    <w:rsid w:val="00FB40F9"/>
    <w:rsid w:val="00FE21B8"/>
    <w:rsid w:val="012F69CB"/>
    <w:rsid w:val="036A7171"/>
    <w:rsid w:val="040C2EA1"/>
    <w:rsid w:val="04C76C8C"/>
    <w:rsid w:val="08490231"/>
    <w:rsid w:val="088066A1"/>
    <w:rsid w:val="0A615E73"/>
    <w:rsid w:val="0F0F20E5"/>
    <w:rsid w:val="10CE7922"/>
    <w:rsid w:val="118C0FD9"/>
    <w:rsid w:val="16036B6D"/>
    <w:rsid w:val="16DC7EAB"/>
    <w:rsid w:val="16F450C6"/>
    <w:rsid w:val="17A95356"/>
    <w:rsid w:val="18D72405"/>
    <w:rsid w:val="19113641"/>
    <w:rsid w:val="19D57487"/>
    <w:rsid w:val="1A0A1C14"/>
    <w:rsid w:val="1A731BF0"/>
    <w:rsid w:val="1BAA7AF7"/>
    <w:rsid w:val="203F7492"/>
    <w:rsid w:val="23CE1ED4"/>
    <w:rsid w:val="247543E8"/>
    <w:rsid w:val="264D05E7"/>
    <w:rsid w:val="26C7469B"/>
    <w:rsid w:val="2A7C554D"/>
    <w:rsid w:val="2AC9482F"/>
    <w:rsid w:val="2CBD37E6"/>
    <w:rsid w:val="31151D5C"/>
    <w:rsid w:val="33F4226F"/>
    <w:rsid w:val="350B4A94"/>
    <w:rsid w:val="38126BCF"/>
    <w:rsid w:val="39774C79"/>
    <w:rsid w:val="39E058D3"/>
    <w:rsid w:val="39E5795D"/>
    <w:rsid w:val="3AEA3265"/>
    <w:rsid w:val="3E42698E"/>
    <w:rsid w:val="3F836AAD"/>
    <w:rsid w:val="3FB23E3B"/>
    <w:rsid w:val="44F80342"/>
    <w:rsid w:val="46164466"/>
    <w:rsid w:val="46FE1B87"/>
    <w:rsid w:val="471C7F9D"/>
    <w:rsid w:val="47464A2F"/>
    <w:rsid w:val="4D3C3E8A"/>
    <w:rsid w:val="4E163EC3"/>
    <w:rsid w:val="54E85782"/>
    <w:rsid w:val="55AA3E54"/>
    <w:rsid w:val="55C135BF"/>
    <w:rsid w:val="55CD0C4A"/>
    <w:rsid w:val="55D96F95"/>
    <w:rsid w:val="563864C0"/>
    <w:rsid w:val="563D3E9C"/>
    <w:rsid w:val="56DE0F85"/>
    <w:rsid w:val="585856CE"/>
    <w:rsid w:val="5ACA5ECC"/>
    <w:rsid w:val="5BB86188"/>
    <w:rsid w:val="5CA51864"/>
    <w:rsid w:val="5CC8008F"/>
    <w:rsid w:val="5CE82C47"/>
    <w:rsid w:val="60724746"/>
    <w:rsid w:val="63435D88"/>
    <w:rsid w:val="648F1479"/>
    <w:rsid w:val="649B6C0B"/>
    <w:rsid w:val="6664629A"/>
    <w:rsid w:val="6B225BDE"/>
    <w:rsid w:val="6CC77785"/>
    <w:rsid w:val="6D5C6DDB"/>
    <w:rsid w:val="6DCF6AC6"/>
    <w:rsid w:val="712025C4"/>
    <w:rsid w:val="71742F3D"/>
    <w:rsid w:val="720A2F85"/>
    <w:rsid w:val="73F30B9E"/>
    <w:rsid w:val="750726AF"/>
    <w:rsid w:val="75625DFC"/>
    <w:rsid w:val="760347AB"/>
    <w:rsid w:val="7898257D"/>
    <w:rsid w:val="78C83E54"/>
    <w:rsid w:val="79856ADF"/>
    <w:rsid w:val="7A2F3CC6"/>
    <w:rsid w:val="7A6D7897"/>
    <w:rsid w:val="7BEC120C"/>
    <w:rsid w:val="7D207728"/>
    <w:rsid w:val="7D80359C"/>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rFonts w:ascii="宋体" w:hAnsi="宋体" w:eastAsia="宋体" w:cs="宋体"/>
      <w:sz w:val="21"/>
      <w:szCs w:val="21"/>
      <w:lang w:val="zh-CN" w:eastAsia="zh-CN" w:bidi="zh-CN"/>
    </w:rPr>
  </w:style>
  <w:style w:type="paragraph" w:styleId="7">
    <w:name w:val="Normal Indent"/>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text"/>
    <w:basedOn w:val="1"/>
    <w:qFormat/>
    <w:uiPriority w:val="0"/>
    <w:pPr>
      <w:jc w:val="left"/>
    </w:pPr>
  </w:style>
  <w:style w:type="paragraph" w:styleId="9">
    <w:name w:val="Plain Text"/>
    <w:basedOn w:val="1"/>
    <w:qFormat/>
    <w:uiPriority w:val="99"/>
    <w:rPr>
      <w:rFonts w:ascii="宋体" w:hAnsi="Courier New"/>
      <w:kern w:val="0"/>
      <w:sz w:val="20"/>
      <w:szCs w:val="21"/>
    </w:rPr>
  </w:style>
  <w:style w:type="paragraph" w:styleId="10">
    <w:name w:val="Balloon Text"/>
    <w:basedOn w:val="1"/>
    <w:link w:val="20"/>
    <w:unhideWhenUsed/>
    <w:qFormat/>
    <w:uiPriority w:val="99"/>
    <w:rPr>
      <w:rFonts w:ascii="Calibri" w:hAnsi="Calibri"/>
      <w:sz w:val="18"/>
      <w:szCs w:val="18"/>
    </w:rPr>
  </w:style>
  <w:style w:type="paragraph" w:styleId="11">
    <w:name w:val="footer"/>
    <w:basedOn w:val="1"/>
    <w:unhideWhenUsed/>
    <w:qFormat/>
    <w:uiPriority w:val="0"/>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page number"/>
    <w:basedOn w:val="16"/>
    <w:unhideWhenUsed/>
    <w:qFormat/>
    <w:uiPriority w:val="99"/>
    <w:rPr>
      <w:rFonts w:ascii="Calibri" w:hAnsi="Calibri" w:eastAsia="宋体" w:cs="Times New Roman"/>
    </w:rPr>
  </w:style>
  <w:style w:type="character" w:styleId="19">
    <w:name w:val="Hyperlink"/>
    <w:basedOn w:val="16"/>
    <w:qFormat/>
    <w:uiPriority w:val="0"/>
    <w:rPr>
      <w:color w:val="0000FF"/>
      <w:u w:val="single"/>
    </w:rPr>
  </w:style>
  <w:style w:type="character" w:customStyle="1" w:styleId="20">
    <w:name w:val="批注框文本 字符"/>
    <w:link w:val="10"/>
    <w:semiHidden/>
    <w:qFormat/>
    <w:uiPriority w:val="99"/>
    <w:rPr>
      <w:rFonts w:ascii="Calibri" w:hAnsi="Calibri" w:eastAsia="宋体" w:cs="Times New Roman"/>
      <w:kern w:val="2"/>
      <w:sz w:val="18"/>
      <w:szCs w:val="18"/>
    </w:rPr>
  </w:style>
  <w:style w:type="paragraph" w:customStyle="1" w:styleId="21">
    <w:name w:val="标题 #2"/>
    <w:basedOn w:val="1"/>
    <w:qFormat/>
    <w:uiPriority w:val="0"/>
    <w:pPr>
      <w:widowControl w:val="0"/>
      <w:shd w:val="clear" w:color="auto" w:fill="FFFFFF"/>
      <w:spacing w:before="480" w:after="360" w:line="0" w:lineRule="exact"/>
      <w:ind w:firstLine="520"/>
      <w:jc w:val="distribute"/>
      <w:outlineLvl w:val="1"/>
    </w:pPr>
    <w:rPr>
      <w:rFonts w:ascii="宋体" w:hAnsi="宋体" w:eastAsia="宋体" w:cs="宋体"/>
      <w:sz w:val="26"/>
      <w:szCs w:val="26"/>
      <w:u w:val="none"/>
    </w:rPr>
  </w:style>
  <w:style w:type="paragraph" w:customStyle="1" w:styleId="22">
    <w:name w:val="正文文本 (2)"/>
    <w:basedOn w:val="1"/>
    <w:qFormat/>
    <w:uiPriority w:val="0"/>
    <w:pPr>
      <w:widowControl w:val="0"/>
      <w:shd w:val="clear" w:color="auto" w:fill="FFFFFF"/>
      <w:spacing w:before="6960" w:after="300" w:line="0" w:lineRule="exact"/>
      <w:jc w:val="center"/>
    </w:pPr>
    <w:rPr>
      <w:rFonts w:ascii="宋体" w:hAnsi="宋体" w:eastAsia="宋体" w:cs="宋体"/>
      <w:sz w:val="28"/>
      <w:szCs w:val="28"/>
      <w:u w:val="none"/>
    </w:rPr>
  </w:style>
  <w:style w:type="character" w:customStyle="1" w:styleId="23">
    <w:name w:val="正文文本 (2) + 间距 0 pt"/>
    <w:basedOn w:val="24"/>
    <w:qFormat/>
    <w:uiPriority w:val="0"/>
    <w:rPr>
      <w:color w:val="000000"/>
      <w:spacing w:val="0"/>
      <w:w w:val="100"/>
      <w:position w:val="0"/>
      <w:lang w:val="zh-TW" w:eastAsia="zh-TW" w:bidi="zh-TW"/>
    </w:rPr>
  </w:style>
  <w:style w:type="character" w:customStyle="1" w:styleId="24">
    <w:name w:val="正文文本 (2)_"/>
    <w:basedOn w:val="16"/>
    <w:link w:val="25"/>
    <w:qFormat/>
    <w:uiPriority w:val="0"/>
    <w:rPr>
      <w:rFonts w:ascii="黑体" w:hAnsi="黑体" w:eastAsia="黑体" w:cs="黑体"/>
      <w:sz w:val="20"/>
      <w:szCs w:val="20"/>
      <w:u w:val="none"/>
    </w:rPr>
  </w:style>
  <w:style w:type="paragraph" w:customStyle="1" w:styleId="25">
    <w:name w:val="正文文本 (2)1"/>
    <w:basedOn w:val="1"/>
    <w:link w:val="24"/>
    <w:qFormat/>
    <w:uiPriority w:val="0"/>
    <w:pPr>
      <w:widowControl w:val="0"/>
      <w:shd w:val="clear" w:color="auto" w:fill="FFFFFF"/>
      <w:spacing w:line="418" w:lineRule="exact"/>
      <w:jc w:val="distribute"/>
    </w:pPr>
    <w:rPr>
      <w:rFonts w:ascii="黑体" w:hAnsi="黑体" w:eastAsia="黑体" w:cs="黑体"/>
      <w:sz w:val="20"/>
      <w:szCs w:val="20"/>
      <w:u w:val="none"/>
    </w:rPr>
  </w:style>
  <w:style w:type="character" w:customStyle="1" w:styleId="26">
    <w:name w:val="正文文本 (2) + 10.5 pt"/>
    <w:basedOn w:val="24"/>
    <w:qFormat/>
    <w:uiPriority w:val="0"/>
    <w:rPr>
      <w:color w:val="000000"/>
      <w:spacing w:val="0"/>
      <w:w w:val="100"/>
      <w:position w:val="0"/>
      <w:sz w:val="21"/>
      <w:szCs w:val="21"/>
      <w:lang w:val="zh-TW" w:eastAsia="zh-TW" w:bidi="zh-TW"/>
    </w:rPr>
  </w:style>
  <w:style w:type="character" w:customStyle="1" w:styleId="27">
    <w:name w:val="正文文本 (3)"/>
    <w:basedOn w:val="16"/>
    <w:qFormat/>
    <w:uiPriority w:val="0"/>
    <w:rPr>
      <w:rFonts w:ascii="宋体" w:hAnsi="宋体" w:eastAsia="宋体" w:cs="宋体"/>
      <w:sz w:val="20"/>
      <w:szCs w:val="20"/>
      <w:u w:val="none"/>
    </w:rPr>
  </w:style>
  <w:style w:type="paragraph" w:customStyle="1" w:styleId="28">
    <w:name w:val="表头"/>
    <w:basedOn w:val="1"/>
    <w:qFormat/>
    <w:uiPriority w:val="0"/>
    <w:pPr>
      <w:adjustRightInd w:val="0"/>
      <w:snapToGrid w:val="0"/>
      <w:jc w:val="center"/>
      <w:textAlignment w:val="baseline"/>
    </w:pPr>
    <w:rPr>
      <w:rFonts w:ascii="Times New Roman" w:hAnsi="Times New Roman"/>
      <w:color w:val="000000"/>
      <w:kern w:val="0"/>
      <w:sz w:val="18"/>
      <w:szCs w:val="20"/>
    </w:rPr>
  </w:style>
  <w:style w:type="character" w:customStyle="1" w:styleId="29">
    <w:name w:val="font161"/>
    <w:qFormat/>
    <w:uiPriority w:val="0"/>
    <w:rPr>
      <w:rFonts w:hint="eastAsia" w:ascii="宋体" w:hAnsi="宋体" w:eastAsia="宋体" w:cs="宋体"/>
      <w:color w:val="000000"/>
      <w:sz w:val="21"/>
      <w:szCs w:val="21"/>
      <w:u w:val="none"/>
    </w:rPr>
  </w:style>
  <w:style w:type="paragraph" w:customStyle="1" w:styleId="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27884</Words>
  <Characters>30104</Characters>
  <Lines>21</Lines>
  <Paragraphs>5</Paragraphs>
  <TotalTime>1</TotalTime>
  <ScaleCrop>false</ScaleCrop>
  <LinksUpToDate>false</LinksUpToDate>
  <CharactersWithSpaces>30697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2020-07-06T04:00:00Z</dcterms:created>
  <dc:creator>罗建红</dc:creator>
  <cp:lastModifiedBy>楠楠</cp:lastModifiedBy>
  <cp:lastPrinted>2021-09-05T08:49:00Z</cp:lastPrinted>
  <dcterms:modified xsi:type="dcterms:W3CDTF">2023-09-10T08:29:21Z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3ADC918FC82F44C6BB75D8C174E5C11C</vt:lpwstr>
  </property>
</Properties>
</file>